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78"/>
        <w:ind w:left="140"/>
        <w:rPr>
          <w:ins w:id="0" w:author="朱凯祥" w:date="2024-08-13T14:44:32Z"/>
          <w:rFonts w:hint="eastAsia" w:ascii="方正黑体简体" w:hAnsi="方正黑体简体" w:eastAsia="方正黑体简体" w:cs="方正黑体简体"/>
          <w:b w:val="0"/>
          <w:bCs w:val="0"/>
          <w:i w:val="0"/>
          <w:iCs w:val="0"/>
          <w:spacing w:val="13"/>
          <w:sz w:val="32"/>
          <w:szCs w:val="32"/>
          <w:lang w:val="en-US" w:eastAsia="zh-CN"/>
          <w:rPrChange w:id="1" w:author="朱凯祥" w:date="2024-08-13T14:44:48Z">
            <w:rPr>
              <w:ins w:id="2" w:author="朱凯祥" w:date="2024-08-13T14:44:32Z"/>
              <w:rFonts w:hint="default" w:ascii="仿宋" w:eastAsia="仿宋"/>
              <w:b/>
              <w:bCs/>
              <w:spacing w:val="13"/>
              <w:lang w:val="en-US" w:eastAsia="zh-CN"/>
            </w:rPr>
          </w:rPrChange>
        </w:rPr>
      </w:pPr>
      <w:ins w:id="3" w:author="朱凯祥" w:date="2024-08-13T14:44:35Z">
        <w:r>
          <w:rPr>
            <w:rFonts w:hint="eastAsia" w:ascii="方正黑体简体" w:hAnsi="方正黑体简体" w:eastAsia="方正黑体简体" w:cs="方正黑体简体"/>
            <w:b w:val="0"/>
            <w:bCs w:val="0"/>
            <w:i w:val="0"/>
            <w:iCs w:val="0"/>
            <w:spacing w:val="13"/>
            <w:sz w:val="32"/>
            <w:szCs w:val="32"/>
            <w:lang w:eastAsia="zh-CN"/>
            <w:rPrChange w:id="4" w:author="朱凯祥" w:date="2024-08-13T14:44:48Z">
              <w:rPr>
                <w:rFonts w:hint="eastAsia" w:ascii="仿宋" w:eastAsia="仿宋"/>
                <w:b/>
                <w:bCs/>
                <w:spacing w:val="13"/>
                <w:lang w:eastAsia="zh-CN"/>
              </w:rPr>
            </w:rPrChange>
          </w:rPr>
          <w:t>附件</w:t>
        </w:r>
      </w:ins>
      <w:ins w:id="6" w:author="朱凯祥" w:date="2024-08-13T14:44:36Z">
        <w:r>
          <w:rPr>
            <w:rFonts w:hint="eastAsia" w:ascii="方正黑体简体" w:hAnsi="方正黑体简体" w:eastAsia="方正黑体简体" w:cs="方正黑体简体"/>
            <w:b w:val="0"/>
            <w:bCs w:val="0"/>
            <w:i w:val="0"/>
            <w:iCs w:val="0"/>
            <w:spacing w:val="13"/>
            <w:sz w:val="32"/>
            <w:szCs w:val="32"/>
            <w:lang w:val="en-US" w:eastAsia="zh-CN"/>
            <w:rPrChange w:id="7" w:author="朱凯祥" w:date="2024-08-13T14:44:48Z">
              <w:rPr>
                <w:rFonts w:hint="eastAsia" w:ascii="仿宋" w:eastAsia="仿宋"/>
                <w:b/>
                <w:bCs/>
                <w:spacing w:val="13"/>
                <w:lang w:val="en-US" w:eastAsia="zh-CN"/>
              </w:rPr>
            </w:rPrChange>
          </w:rPr>
          <w:t>5</w:t>
        </w:r>
      </w:ins>
    </w:p>
    <w:p>
      <w:pPr>
        <w:pStyle w:val="3"/>
        <w:spacing w:before="78"/>
        <w:ind w:left="140"/>
        <w:rPr>
          <w:rFonts w:hint="eastAsia" w:ascii="仿宋" w:eastAsia="仿宋"/>
          <w:b/>
          <w:bCs/>
        </w:rPr>
      </w:pPr>
      <w:r>
        <w:rPr>
          <w:rFonts w:hint="eastAsia" w:ascii="仿宋" w:eastAsia="仿宋"/>
          <w:b/>
          <w:bCs/>
          <w:spacing w:val="13"/>
        </w:rPr>
        <w:t>职称申报材料之一</w:t>
      </w:r>
    </w:p>
    <w:p>
      <w:pPr>
        <w:pStyle w:val="10"/>
        <w:spacing w:before="74"/>
        <w:ind w:right="1708"/>
      </w:pPr>
      <w:r>
        <w:t>申报评审（表一）</w:t>
      </w:r>
    </w:p>
    <w:p>
      <w:pPr>
        <w:spacing w:before="1" w:line="240" w:lineRule="auto"/>
        <w:rPr>
          <w:sz w:val="10"/>
        </w:rPr>
      </w:pPr>
    </w:p>
    <w:p>
      <w:pPr>
        <w:spacing w:before="69"/>
        <w:ind w:left="2670" w:right="0" w:firstLine="0"/>
        <w:jc w:val="left"/>
        <w:rPr>
          <w:sz w:val="25"/>
        </w:rPr>
      </w:pPr>
      <w:r>
        <w:rPr>
          <w:spacing w:val="12"/>
          <w:sz w:val="25"/>
        </w:rPr>
        <w:t xml:space="preserve">乡村工匠专业人才( </w:t>
      </w:r>
      <w:r>
        <w:rPr>
          <w:rFonts w:hint="eastAsia"/>
          <w:spacing w:val="12"/>
          <w:sz w:val="25"/>
          <w:lang w:val="en-US" w:eastAsia="zh-CN"/>
        </w:rPr>
        <w:t xml:space="preserve">  </w:t>
      </w:r>
      <w:r>
        <w:rPr>
          <w:spacing w:val="12"/>
          <w:sz w:val="25"/>
        </w:rPr>
        <w:t xml:space="preserve"> )级职称</w:t>
      </w:r>
    </w:p>
    <w:p>
      <w:pPr>
        <w:pStyle w:val="5"/>
        <w:spacing w:before="170"/>
        <w:ind w:left="2790"/>
      </w:pPr>
      <w:r>
        <w:rPr>
          <w:spacing w:val="9"/>
        </w:rPr>
        <w:t>送 评 材 料 目 录 单</w:t>
      </w:r>
    </w:p>
    <w:p>
      <w:pPr>
        <w:spacing w:before="9" w:line="240" w:lineRule="auto"/>
        <w:rPr>
          <w:b/>
          <w:sz w:val="24"/>
        </w:rPr>
      </w:pPr>
    </w:p>
    <w:p>
      <w:pPr>
        <w:spacing w:before="2" w:line="240" w:lineRule="auto"/>
        <w:rPr>
          <w:b/>
          <w:sz w:val="8"/>
        </w:rPr>
      </w:pPr>
      <w:r>
        <w:pict>
          <v:group id="_x0000_s1026" o:spid="_x0000_s1026" o:spt="203" style="position:absolute;left:0pt;margin-left:378.7pt;margin-top:1.65pt;height:68pt;width:144pt;mso-position-horizontal-relative:page;mso-wrap-distance-bottom:0pt;mso-wrap-distance-top:0pt;z-index:-251655168;mso-width-relative:page;mso-height-relative:page;" coordorigin="7575,353" coordsize="2880,1360">
            <o:lock v:ext="edit" aspectratio="f"/>
            <v:shape id="_x0000_s1027" o:spid="_x0000_s1027" o:spt="202" type="#_x0000_t202" style="position:absolute;left:8265;top:353;height:1350;width:2190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before="82"/>
                      <w:ind w:left="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-12"/>
                        <w:sz w:val="21"/>
                      </w:rPr>
                      <w:t xml:space="preserve">系列： </w:t>
                    </w:r>
                    <w:r>
                      <w:rPr>
                        <w:position w:val="1"/>
                        <w:sz w:val="18"/>
                      </w:rPr>
                      <w:t>工程技术人才</w:t>
                    </w:r>
                  </w:p>
                  <w:p>
                    <w:pPr>
                      <w:spacing w:before="2" w:line="240" w:lineRule="auto"/>
                      <w:rPr>
                        <w:sz w:val="14"/>
                      </w:rPr>
                    </w:pPr>
                  </w:p>
                  <w:p>
                    <w:pPr>
                      <w:spacing w:before="0"/>
                      <w:ind w:left="7" w:right="0" w:firstLine="0"/>
                      <w:jc w:val="left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spacing w:val="-12"/>
                        <w:sz w:val="21"/>
                      </w:rPr>
                      <w:t xml:space="preserve">专业： </w:t>
                    </w:r>
                  </w:p>
                  <w:p>
                    <w:pPr>
                      <w:spacing w:before="1" w:line="240" w:lineRule="auto"/>
                      <w:rPr>
                        <w:sz w:val="14"/>
                      </w:rPr>
                    </w:pPr>
                  </w:p>
                  <w:p>
                    <w:pPr>
                      <w:spacing w:before="0"/>
                      <w:ind w:left="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2"/>
                        <w:w w:val="95"/>
                        <w:sz w:val="21"/>
                      </w:rPr>
                      <w:t xml:space="preserve">职称： </w:t>
                    </w:r>
                  </w:p>
                </w:txbxContent>
              </v:textbox>
            </v:shape>
            <v:shape id="_x0000_s1028" o:spid="_x0000_s1028" o:spt="202" type="#_x0000_t202" style="position:absolute;left:7575;top:363;height:1350;width:690;" filled="f" stroked="t" coordsize="21600,21600">
              <v:path/>
              <v:fill on="f" focussize="0,0"/>
              <v:stroke color="#000000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40" w:lineRule="auto"/>
                      <w:rPr>
                        <w:b/>
                        <w:sz w:val="20"/>
                      </w:rPr>
                    </w:pPr>
                  </w:p>
                  <w:p>
                    <w:pPr>
                      <w:spacing w:before="179" w:line="213" w:lineRule="auto"/>
                      <w:ind w:left="232" w:right="230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申报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10"/>
        <w:tabs>
          <w:tab w:val="left" w:pos="4825"/>
        </w:tabs>
        <w:ind w:left="750"/>
        <w:jc w:val="left"/>
        <w:rPr>
          <w:rFonts w:hint="default" w:eastAsia="宋体"/>
          <w:lang w:val="en-US" w:eastAsia="zh-CN"/>
        </w:rPr>
      </w:pPr>
      <w:r>
        <w:t>姓名：</w:t>
      </w:r>
      <w:r>
        <w:rPr>
          <w:u w:val="single"/>
        </w:rPr>
        <w:tab/>
      </w:r>
      <w:r>
        <w:rPr>
          <w:rFonts w:hint="eastAsia"/>
          <w:u w:val="none"/>
          <w:lang w:val="en-US" w:eastAsia="zh-CN"/>
        </w:rPr>
        <w:t xml:space="preserve">   </w:t>
      </w:r>
      <w:r>
        <w:rPr>
          <w:rFonts w:hint="eastAsia"/>
          <w:lang w:eastAsia="zh-CN"/>
        </w:rPr>
        <w:t>单位：</w:t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                       </w:t>
      </w:r>
    </w:p>
    <w:p>
      <w:pPr>
        <w:spacing w:before="4" w:line="240" w:lineRule="auto"/>
        <w:rPr>
          <w:sz w:val="6"/>
        </w:rPr>
      </w:pPr>
    </w:p>
    <w:tbl>
      <w:tblPr>
        <w:tblStyle w:val="11"/>
        <w:tblW w:w="9135" w:type="dxa"/>
        <w:tblInd w:w="12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645"/>
        <w:gridCol w:w="990"/>
        <w:gridCol w:w="3300"/>
        <w:gridCol w:w="1320"/>
        <w:gridCol w:w="219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90" w:type="dxa"/>
          </w:tcPr>
          <w:p>
            <w:pPr>
              <w:pStyle w:val="15"/>
              <w:spacing w:before="72"/>
              <w:ind w:left="120"/>
              <w:rPr>
                <w:sz w:val="22"/>
              </w:rPr>
            </w:pPr>
            <w:r>
              <w:rPr>
                <w:sz w:val="22"/>
              </w:rPr>
              <w:t>类别</w:t>
            </w:r>
          </w:p>
        </w:tc>
        <w:tc>
          <w:tcPr>
            <w:tcW w:w="645" w:type="dxa"/>
          </w:tcPr>
          <w:p>
            <w:pPr>
              <w:pStyle w:val="15"/>
              <w:spacing w:before="72"/>
              <w:ind w:left="75" w:right="75"/>
              <w:jc w:val="center"/>
              <w:rPr>
                <w:sz w:val="22"/>
              </w:rPr>
            </w:pPr>
            <w:r>
              <w:rPr>
                <w:sz w:val="22"/>
              </w:rPr>
              <w:t>序号</w:t>
            </w:r>
          </w:p>
        </w:tc>
        <w:tc>
          <w:tcPr>
            <w:tcW w:w="4290" w:type="dxa"/>
            <w:gridSpan w:val="2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5"/>
              <w:spacing w:before="72"/>
              <w:ind w:left="420" w:right="405"/>
              <w:jc w:val="center"/>
              <w:rPr>
                <w:sz w:val="22"/>
              </w:rPr>
            </w:pPr>
            <w:r>
              <w:rPr>
                <w:sz w:val="22"/>
              </w:rPr>
              <w:t>数量</w:t>
            </w:r>
          </w:p>
        </w:tc>
        <w:tc>
          <w:tcPr>
            <w:tcW w:w="2190" w:type="dxa"/>
          </w:tcPr>
          <w:p>
            <w:pPr>
              <w:pStyle w:val="15"/>
              <w:spacing w:before="72"/>
              <w:ind w:left="407" w:right="392"/>
              <w:jc w:val="center"/>
              <w:rPr>
                <w:sz w:val="22"/>
              </w:rPr>
            </w:pPr>
            <w:r>
              <w:rPr>
                <w:spacing w:val="45"/>
                <w:sz w:val="22"/>
              </w:rPr>
              <w:t>要 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restart"/>
          </w:tcPr>
          <w:p>
            <w:pPr>
              <w:pStyle w:val="15"/>
              <w:spacing w:before="9" w:line="540" w:lineRule="atLeast"/>
              <w:ind w:left="225" w:right="224"/>
              <w:jc w:val="both"/>
              <w:rPr>
                <w:sz w:val="22"/>
              </w:rPr>
            </w:pPr>
            <w:r>
              <w:rPr>
                <w:sz w:val="22"/>
              </w:rPr>
              <w:t>基础材料</w:t>
            </w:r>
          </w:p>
        </w:tc>
        <w:tc>
          <w:tcPr>
            <w:tcW w:w="645" w:type="dxa"/>
          </w:tcPr>
          <w:p>
            <w:pPr>
              <w:pStyle w:val="15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1</w:t>
            </w:r>
          </w:p>
        </w:tc>
        <w:tc>
          <w:tcPr>
            <w:tcW w:w="4290" w:type="dxa"/>
            <w:gridSpan w:val="2"/>
          </w:tcPr>
          <w:p>
            <w:pPr>
              <w:pStyle w:val="15"/>
              <w:spacing w:before="72"/>
              <w:ind w:left="30"/>
              <w:rPr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《广东省乡村工匠职称评审表》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系统自动生成）</w:t>
            </w:r>
          </w:p>
        </w:tc>
        <w:tc>
          <w:tcPr>
            <w:tcW w:w="1320" w:type="dxa"/>
          </w:tcPr>
          <w:p>
            <w:pPr>
              <w:pStyle w:val="15"/>
              <w:spacing w:before="72"/>
              <w:ind w:left="7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1</w:t>
            </w:r>
          </w:p>
        </w:tc>
        <w:tc>
          <w:tcPr>
            <w:tcW w:w="2190" w:type="dxa"/>
          </w:tcPr>
          <w:p>
            <w:pPr>
              <w:pStyle w:val="15"/>
              <w:spacing w:before="72"/>
              <w:ind w:left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A4纸双面印制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5"/>
              <w:spacing w:before="16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2</w:t>
            </w:r>
          </w:p>
        </w:tc>
        <w:tc>
          <w:tcPr>
            <w:tcW w:w="42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  <w:t>《乡村工匠专业人才（ ）级职称申报人基本情况及评审登记表》</w:t>
            </w:r>
          </w:p>
        </w:tc>
        <w:tc>
          <w:tcPr>
            <w:tcW w:w="1320" w:type="dxa"/>
          </w:tcPr>
          <w:p>
            <w:pPr>
              <w:pStyle w:val="15"/>
              <w:spacing w:before="162"/>
              <w:ind w:left="7"/>
              <w:jc w:val="center"/>
              <w:rPr>
                <w:rFonts w:hint="eastAsia" w:eastAsia="宋体"/>
                <w:sz w:val="22"/>
                <w:lang w:val="en-US" w:eastAsia="zh-CN"/>
              </w:rPr>
            </w:pPr>
            <w:r>
              <w:rPr>
                <w:w w:val="102"/>
                <w:sz w:val="22"/>
              </w:rPr>
              <w:t>1</w:t>
            </w:r>
            <w:r>
              <w:rPr>
                <w:rFonts w:hint="eastAsia"/>
                <w:w w:val="102"/>
                <w:sz w:val="22"/>
                <w:lang w:val="en-US" w:eastAsia="zh-CN"/>
              </w:rPr>
              <w:t>8</w:t>
            </w:r>
          </w:p>
        </w:tc>
        <w:tc>
          <w:tcPr>
            <w:tcW w:w="2190" w:type="dxa"/>
          </w:tcPr>
          <w:p>
            <w:pPr>
              <w:pStyle w:val="15"/>
              <w:spacing w:before="72"/>
              <w:ind w:left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A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纸双面印制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5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3</w:t>
            </w:r>
          </w:p>
        </w:tc>
        <w:tc>
          <w:tcPr>
            <w:tcW w:w="429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  <w:t>《广东省乡村工匠专业人才申报职称评前公示情况表》</w:t>
            </w:r>
          </w:p>
        </w:tc>
        <w:tc>
          <w:tcPr>
            <w:tcW w:w="1320" w:type="dxa"/>
          </w:tcPr>
          <w:p>
            <w:pPr>
              <w:pStyle w:val="15"/>
              <w:jc w:val="center"/>
              <w:rPr>
                <w:rFonts w:hint="eastAsia" w:ascii="Times New Roman" w:eastAsia="宋体"/>
                <w:sz w:val="22"/>
                <w:lang w:val="en-US" w:eastAsia="zh-CN"/>
              </w:rPr>
            </w:pPr>
            <w:r>
              <w:rPr>
                <w:rFonts w:hint="eastAsia"/>
                <w:w w:val="102"/>
                <w:sz w:val="22"/>
                <w:lang w:val="en-US" w:eastAsia="zh-CN"/>
              </w:rPr>
              <w:t>1</w:t>
            </w:r>
          </w:p>
        </w:tc>
        <w:tc>
          <w:tcPr>
            <w:tcW w:w="2190" w:type="dxa"/>
          </w:tcPr>
          <w:p>
            <w:pPr>
              <w:pStyle w:val="15"/>
              <w:spacing w:before="72"/>
              <w:ind w:left="30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A4纸双面印制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5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4</w:t>
            </w:r>
          </w:p>
        </w:tc>
        <w:tc>
          <w:tcPr>
            <w:tcW w:w="4290" w:type="dxa"/>
            <w:gridSpan w:val="2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5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5</w:t>
            </w:r>
          </w:p>
        </w:tc>
        <w:tc>
          <w:tcPr>
            <w:tcW w:w="4290" w:type="dxa"/>
            <w:gridSpan w:val="2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90" w:type="dxa"/>
            <w:vMerge w:val="restart"/>
          </w:tcPr>
          <w:p>
            <w:pPr>
              <w:pStyle w:val="15"/>
              <w:spacing w:line="230" w:lineRule="auto"/>
              <w:ind w:left="225" w:right="224"/>
              <w:jc w:val="both"/>
              <w:rPr>
                <w:sz w:val="22"/>
              </w:rPr>
            </w:pPr>
            <w:r>
              <w:rPr>
                <w:sz w:val="22"/>
              </w:rPr>
              <w:t>工作能力</w:t>
            </w:r>
          </w:p>
          <w:p>
            <w:pPr>
              <w:pStyle w:val="15"/>
              <w:spacing w:line="230" w:lineRule="auto"/>
              <w:ind w:left="225" w:right="224"/>
              <w:jc w:val="both"/>
              <w:rPr>
                <w:sz w:val="22"/>
              </w:rPr>
            </w:pPr>
            <w:r>
              <w:rPr>
                <w:sz w:val="22"/>
              </w:rPr>
              <w:t>、经历和业绩成</w:t>
            </w:r>
          </w:p>
          <w:p>
            <w:pPr>
              <w:pStyle w:val="15"/>
              <w:spacing w:line="269" w:lineRule="exact"/>
              <w:ind w:left="225"/>
              <w:rPr>
                <w:sz w:val="22"/>
              </w:rPr>
            </w:pPr>
            <w:r>
              <w:rPr>
                <w:w w:val="102"/>
                <w:sz w:val="22"/>
              </w:rPr>
              <w:t>果</w:t>
            </w:r>
          </w:p>
        </w:tc>
        <w:tc>
          <w:tcPr>
            <w:tcW w:w="645" w:type="dxa"/>
          </w:tcPr>
          <w:p>
            <w:pPr>
              <w:pStyle w:val="15"/>
              <w:spacing w:before="117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1</w:t>
            </w:r>
          </w:p>
        </w:tc>
        <w:tc>
          <w:tcPr>
            <w:tcW w:w="429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  <w:t>学历学位及职称（职业资格、技能等级）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  <w:t>材料</w:t>
            </w:r>
          </w:p>
        </w:tc>
        <w:tc>
          <w:tcPr>
            <w:tcW w:w="1320" w:type="dxa"/>
          </w:tcPr>
          <w:p>
            <w:pPr>
              <w:pStyle w:val="15"/>
              <w:spacing w:before="117"/>
              <w:ind w:left="7"/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w w:val="102"/>
                <w:sz w:val="22"/>
                <w:lang w:val="en-US" w:eastAsia="zh-CN"/>
              </w:rPr>
              <w:t>1</w:t>
            </w: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5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2</w:t>
            </w:r>
          </w:p>
        </w:tc>
        <w:tc>
          <w:tcPr>
            <w:tcW w:w="429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  <w:t>专业证明材料</w:t>
            </w:r>
          </w:p>
        </w:tc>
        <w:tc>
          <w:tcPr>
            <w:tcW w:w="1320" w:type="dxa"/>
          </w:tcPr>
          <w:p>
            <w:pPr>
              <w:pStyle w:val="15"/>
              <w:spacing w:before="72"/>
              <w:ind w:left="7"/>
              <w:jc w:val="center"/>
              <w:rPr>
                <w:rFonts w:hint="eastAsia" w:eastAsia="宋体"/>
                <w:sz w:val="22"/>
                <w:lang w:val="en-US" w:eastAsia="zh-CN"/>
              </w:rPr>
            </w:pPr>
            <w:r>
              <w:rPr>
                <w:rFonts w:hint="eastAsia"/>
                <w:w w:val="102"/>
                <w:sz w:val="22"/>
                <w:lang w:val="en-US" w:eastAsia="zh-CN"/>
              </w:rPr>
              <w:t>1</w:t>
            </w: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5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3</w:t>
            </w:r>
          </w:p>
        </w:tc>
        <w:tc>
          <w:tcPr>
            <w:tcW w:w="429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  <w:t>业绩成果材料</w:t>
            </w:r>
          </w:p>
        </w:tc>
        <w:tc>
          <w:tcPr>
            <w:tcW w:w="1320" w:type="dxa"/>
          </w:tcPr>
          <w:p>
            <w:pPr>
              <w:pStyle w:val="15"/>
              <w:spacing w:before="72"/>
              <w:ind w:left="7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0</w:t>
            </w: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5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4</w:t>
            </w:r>
          </w:p>
        </w:tc>
        <w:tc>
          <w:tcPr>
            <w:tcW w:w="429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  <w:t>破格佐证材料</w:t>
            </w:r>
          </w:p>
        </w:tc>
        <w:tc>
          <w:tcPr>
            <w:tcW w:w="1320" w:type="dxa"/>
          </w:tcPr>
          <w:p>
            <w:pPr>
              <w:pStyle w:val="15"/>
              <w:spacing w:before="72"/>
              <w:ind w:left="7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0</w:t>
            </w: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5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5</w:t>
            </w:r>
          </w:p>
        </w:tc>
        <w:tc>
          <w:tcPr>
            <w:tcW w:w="429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  <w:t>上传公示材料</w:t>
            </w:r>
          </w:p>
        </w:tc>
        <w:tc>
          <w:tcPr>
            <w:tcW w:w="1320" w:type="dxa"/>
          </w:tcPr>
          <w:p>
            <w:pPr>
              <w:pStyle w:val="15"/>
              <w:spacing w:before="72"/>
              <w:ind w:left="7"/>
              <w:jc w:val="center"/>
              <w:rPr>
                <w:rFonts w:hint="eastAsia" w:eastAsia="宋体"/>
                <w:sz w:val="22"/>
                <w:lang w:eastAsia="zh-CN"/>
              </w:rPr>
            </w:pPr>
            <w:r>
              <w:rPr>
                <w:rFonts w:hint="eastAsia"/>
                <w:w w:val="102"/>
                <w:sz w:val="22"/>
                <w:lang w:val="en-US" w:eastAsia="zh-CN"/>
              </w:rPr>
              <w:t>1</w:t>
            </w: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5"/>
              <w:spacing w:before="72"/>
              <w:ind w:right="5"/>
              <w:jc w:val="center"/>
              <w:rPr>
                <w:sz w:val="22"/>
              </w:rPr>
            </w:pPr>
            <w:r>
              <w:rPr>
                <w:w w:val="102"/>
                <w:sz w:val="22"/>
              </w:rPr>
              <w:t>6</w:t>
            </w:r>
          </w:p>
        </w:tc>
        <w:tc>
          <w:tcPr>
            <w:tcW w:w="4290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 w:right="0" w:right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20" w:type="dxa"/>
          </w:tcPr>
          <w:p>
            <w:pPr>
              <w:pStyle w:val="15"/>
              <w:spacing w:before="72"/>
              <w:ind w:left="7"/>
              <w:jc w:val="center"/>
              <w:rPr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45" w:type="dxa"/>
          </w:tcPr>
          <w:p>
            <w:pPr>
              <w:pStyle w:val="15"/>
              <w:spacing w:before="72"/>
              <w:ind w:right="5"/>
              <w:jc w:val="center"/>
              <w:rPr>
                <w:sz w:val="22"/>
              </w:rPr>
            </w:pPr>
            <w:bookmarkStart w:id="0" w:name="_GoBack"/>
            <w:bookmarkEnd w:id="0"/>
            <w:r>
              <w:rPr>
                <w:w w:val="102"/>
                <w:sz w:val="22"/>
              </w:rPr>
              <w:t>7</w:t>
            </w:r>
          </w:p>
        </w:tc>
        <w:tc>
          <w:tcPr>
            <w:tcW w:w="4290" w:type="dxa"/>
            <w:gridSpan w:val="2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restart"/>
          </w:tcPr>
          <w:p>
            <w:pPr>
              <w:pStyle w:val="15"/>
              <w:spacing w:before="171" w:line="230" w:lineRule="auto"/>
              <w:ind w:left="225" w:right="224"/>
              <w:jc w:val="both"/>
              <w:rPr>
                <w:sz w:val="22"/>
              </w:rPr>
            </w:pPr>
            <w:r>
              <w:rPr>
                <w:sz w:val="22"/>
              </w:rPr>
              <w:t>提交评审代表作</w:t>
            </w:r>
          </w:p>
        </w:tc>
        <w:tc>
          <w:tcPr>
            <w:tcW w:w="1635" w:type="dxa"/>
            <w:gridSpan w:val="2"/>
            <w:vMerge w:val="restart"/>
          </w:tcPr>
          <w:p>
            <w:pPr>
              <w:pStyle w:val="15"/>
              <w:rPr>
                <w:sz w:val="22"/>
              </w:rPr>
            </w:pPr>
          </w:p>
          <w:p>
            <w:pPr>
              <w:pStyle w:val="15"/>
              <w:rPr>
                <w:sz w:val="22"/>
              </w:rPr>
            </w:pPr>
          </w:p>
          <w:p>
            <w:pPr>
              <w:pStyle w:val="15"/>
              <w:rPr>
                <w:sz w:val="22"/>
              </w:rPr>
            </w:pPr>
          </w:p>
          <w:p>
            <w:pPr>
              <w:pStyle w:val="15"/>
              <w:spacing w:line="230" w:lineRule="auto"/>
              <w:ind w:left="30" w:right="14"/>
              <w:rPr>
                <w:sz w:val="22"/>
              </w:rPr>
            </w:pPr>
            <w:r>
              <w:rPr>
                <w:sz w:val="22"/>
              </w:rPr>
              <w:t>论文、专项技术报告或实例材料</w:t>
            </w:r>
          </w:p>
        </w:tc>
        <w:tc>
          <w:tcPr>
            <w:tcW w:w="330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9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35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30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32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2190" w:type="dxa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9" w:hRule="atLeast"/>
        </w:trPr>
        <w:tc>
          <w:tcPr>
            <w:tcW w:w="690" w:type="dxa"/>
          </w:tcPr>
          <w:p>
            <w:pPr>
              <w:pStyle w:val="15"/>
              <w:rPr>
                <w:sz w:val="25"/>
              </w:rPr>
            </w:pPr>
          </w:p>
          <w:p>
            <w:pPr>
              <w:pStyle w:val="15"/>
              <w:spacing w:before="1" w:line="230" w:lineRule="auto"/>
              <w:ind w:left="225" w:right="224"/>
              <w:jc w:val="both"/>
              <w:rPr>
                <w:sz w:val="22"/>
              </w:rPr>
            </w:pPr>
            <w:r>
              <w:rPr>
                <w:sz w:val="22"/>
              </w:rPr>
              <w:t>职称证相片</w:t>
            </w:r>
          </w:p>
        </w:tc>
        <w:tc>
          <w:tcPr>
            <w:tcW w:w="4935" w:type="dxa"/>
            <w:gridSpan w:val="3"/>
          </w:tcPr>
          <w:p>
            <w:pPr>
              <w:pStyle w:val="15"/>
              <w:spacing w:before="51" w:line="230" w:lineRule="auto"/>
              <w:ind w:left="30" w:right="29"/>
              <w:rPr>
                <w:sz w:val="22"/>
              </w:rPr>
            </w:pPr>
            <w:r>
              <w:rPr>
                <w:spacing w:val="15"/>
                <w:sz w:val="22"/>
              </w:rPr>
              <w:t xml:space="preserve">有关要求： </w:t>
            </w:r>
            <w:r>
              <w:rPr>
                <w:sz w:val="22"/>
              </w:rPr>
              <w:t>1.请上传本人近期正面免冠彩色大一</w:t>
            </w:r>
            <w:r>
              <w:rPr>
                <w:spacing w:val="16"/>
                <w:sz w:val="22"/>
              </w:rPr>
              <w:t xml:space="preserve">寸电子证照片； </w:t>
            </w:r>
            <w:r>
              <w:rPr>
                <w:sz w:val="22"/>
              </w:rPr>
              <w:t>2.照片背景颜色应为红底或蓝底</w:t>
            </w:r>
            <w:r>
              <w:rPr>
                <w:spacing w:val="65"/>
                <w:sz w:val="22"/>
              </w:rPr>
              <w:t xml:space="preserve">； </w:t>
            </w:r>
            <w:r>
              <w:rPr>
                <w:sz w:val="22"/>
              </w:rPr>
              <w:t>3.照片为jpeg格式，大小在100K以内，像素不小于128*180</w:t>
            </w:r>
            <w:r>
              <w:rPr>
                <w:spacing w:val="58"/>
                <w:sz w:val="22"/>
              </w:rPr>
              <w:t xml:space="preserve">； </w:t>
            </w:r>
            <w:r>
              <w:rPr>
                <w:sz w:val="22"/>
              </w:rPr>
              <w:t>4.电子照片可多次上传（新上传电子照片覆盖旧电子照片），生成职称电子证书时，系统读取即时照片库信息作为证书照</w:t>
            </w:r>
          </w:p>
          <w:p>
            <w:pPr>
              <w:pStyle w:val="15"/>
              <w:spacing w:line="269" w:lineRule="exact"/>
              <w:ind w:left="30"/>
              <w:rPr>
                <w:sz w:val="22"/>
              </w:rPr>
            </w:pPr>
            <w:r>
              <w:rPr>
                <w:sz w:val="22"/>
              </w:rPr>
              <w:t>片，证书生成后无法更改，请予以重视。</w:t>
            </w:r>
          </w:p>
        </w:tc>
        <w:tc>
          <w:tcPr>
            <w:tcW w:w="1320" w:type="dxa"/>
          </w:tcPr>
          <w:p>
            <w:pPr>
              <w:pStyle w:val="15"/>
              <w:rPr>
                <w:sz w:val="22"/>
              </w:rPr>
            </w:pPr>
          </w:p>
          <w:p>
            <w:pPr>
              <w:pStyle w:val="15"/>
              <w:rPr>
                <w:sz w:val="22"/>
              </w:rPr>
            </w:pPr>
          </w:p>
          <w:p>
            <w:pPr>
              <w:pStyle w:val="15"/>
              <w:spacing w:before="6"/>
              <w:rPr>
                <w:sz w:val="22"/>
              </w:rPr>
            </w:pPr>
          </w:p>
          <w:p>
            <w:pPr>
              <w:pStyle w:val="15"/>
              <w:spacing w:before="1"/>
              <w:ind w:left="405" w:right="405"/>
              <w:jc w:val="center"/>
              <w:rPr>
                <w:sz w:val="22"/>
              </w:rPr>
            </w:pPr>
            <w:r>
              <w:rPr>
                <w:sz w:val="22"/>
              </w:rPr>
              <w:t>1份</w:t>
            </w:r>
          </w:p>
        </w:tc>
        <w:tc>
          <w:tcPr>
            <w:tcW w:w="2190" w:type="dxa"/>
          </w:tcPr>
          <w:p>
            <w:pPr>
              <w:pStyle w:val="15"/>
              <w:rPr>
                <w:sz w:val="22"/>
              </w:rPr>
            </w:pPr>
          </w:p>
          <w:p>
            <w:pPr>
              <w:pStyle w:val="15"/>
              <w:rPr>
                <w:sz w:val="22"/>
              </w:rPr>
            </w:pPr>
          </w:p>
          <w:p>
            <w:pPr>
              <w:pStyle w:val="15"/>
              <w:spacing w:before="6"/>
              <w:rPr>
                <w:sz w:val="22"/>
              </w:rPr>
            </w:pPr>
          </w:p>
          <w:p>
            <w:pPr>
              <w:pStyle w:val="15"/>
              <w:spacing w:before="1"/>
              <w:ind w:left="407" w:right="392"/>
              <w:jc w:val="center"/>
              <w:rPr>
                <w:sz w:val="22"/>
              </w:rPr>
            </w:pPr>
            <w:r>
              <w:rPr>
                <w:sz w:val="22"/>
              </w:rPr>
              <w:t>须在系统上传</w:t>
            </w:r>
          </w:p>
        </w:tc>
      </w:tr>
    </w:tbl>
    <w:p>
      <w:pPr>
        <w:spacing w:before="44" w:line="237" w:lineRule="auto"/>
        <w:ind w:left="150" w:right="1528" w:firstLine="0"/>
        <w:jc w:val="left"/>
        <w:rPr>
          <w:rFonts w:hint="eastAsia" w:ascii="Times New Roman" w:eastAsia="宋体"/>
          <w:sz w:val="20"/>
          <w:lang w:val="en-US" w:eastAsia="zh-CN"/>
        </w:rPr>
        <w:sectPr>
          <w:pgSz w:w="11910" w:h="16840"/>
          <w:pgMar w:top="640" w:right="100" w:bottom="280" w:left="1200" w:header="720" w:footer="720" w:gutter="0"/>
          <w:cols w:space="720" w:num="1"/>
        </w:sectPr>
      </w:pPr>
      <w:r>
        <w:rPr>
          <w:sz w:val="19"/>
        </w:rPr>
        <w:t>说明：1、送评材料目录单由申报人填写1</w:t>
      </w:r>
      <w:r>
        <w:rPr>
          <w:spacing w:val="3"/>
          <w:sz w:val="19"/>
        </w:rPr>
        <w:t xml:space="preserve">份，审核部门按目录验收材料   </w:t>
      </w:r>
      <w:r>
        <w:rPr>
          <w:sz w:val="19"/>
        </w:rPr>
        <w:t>2、此表纸张规格为A4，单面印</w:t>
      </w:r>
      <w:r>
        <w:rPr>
          <w:w w:val="105"/>
          <w:sz w:val="19"/>
        </w:rPr>
        <w:t>制，其结构、字体、字号不予改</w:t>
      </w:r>
      <w:r>
        <w:rPr>
          <w:rFonts w:hint="eastAsia"/>
          <w:w w:val="105"/>
          <w:sz w:val="19"/>
          <w:lang w:eastAsia="zh-CN"/>
        </w:rPr>
        <w:t>。</w:t>
      </w:r>
    </w:p>
    <w:p>
      <w:pPr>
        <w:pStyle w:val="3"/>
        <w:spacing w:before="78"/>
        <w:rPr>
          <w:rFonts w:hint="eastAsia" w:ascii="仿宋" w:eastAsia="仿宋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-70485</wp:posOffset>
                </wp:positionH>
                <wp:positionV relativeFrom="paragraph">
                  <wp:posOffset>176530</wp:posOffset>
                </wp:positionV>
                <wp:extent cx="1588135" cy="383540"/>
                <wp:effectExtent l="0" t="0" r="12065" b="1651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77315" y="645160"/>
                          <a:ext cx="1588135" cy="383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13"/>
                              </w:rPr>
                              <w:t>职称申报材料之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13"/>
                                <w:lang w:eastAsia="zh-CN"/>
                              </w:rPr>
                              <w:t>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55pt;margin-top:13.9pt;height:30.2pt;width:125.05pt;z-index:251659264;mso-width-relative:page;mso-height-relative:page;" fillcolor="#FFFFFF [3201]" filled="t" stroked="f" coordsize="21600,21600" o:gfxdata="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FgAAAGRycy9Q&#10;SwECFAAUAAAACACHTuJA1R3zudQAAAAJAQAADwAAAAAAAAABACAAAAA4AAAAZHJzL2Rvd25yZXYu&#10;eG1sUEsBAhQAFAAAAAgAh07iQGRtAkdbAgAAmgQAAA4AAAAAAAAAAQAgAAAAOQEAAGRycy9lMm9E&#10;b2MueG1sUEsFBgAAAAAGAAYAWQEAAAYG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13"/>
                        </w:rPr>
                        <w:t>职称申报材料之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pacing w:val="13"/>
                          <w:lang w:eastAsia="zh-CN"/>
                        </w:rPr>
                        <w:t>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黑体" w:cs="Times New Roman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8011795</wp:posOffset>
                </wp:positionH>
                <wp:positionV relativeFrom="paragraph">
                  <wp:posOffset>236220</wp:posOffset>
                </wp:positionV>
                <wp:extent cx="1600200" cy="297180"/>
                <wp:effectExtent l="0" t="0" r="0" b="7620"/>
                <wp:wrapTopAndBottom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right="210"/>
                              <w:jc w:val="right"/>
                              <w:rPr>
                                <w:rFonts w:hint="eastAsia" w:ascii="仿宋_GB2312" w:hAnsi="仿宋_GB2312" w:eastAsia="仿宋_GB2312" w:cs="仿宋_GB2312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</w:rPr>
                              <w:t>申报评审（表三）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630.85pt;margin-top:18.6pt;height:23.4pt;width:126pt;mso-wrap-distance-bottom:0pt;mso-wrap-distance-top:0pt;z-index:251663360;mso-width-relative:page;mso-height-relative:page;" fillcolor="#FFFFFF" filled="t" stroked="f" coordsize="21600,21600" o:gfxdata="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BYAAABkcnMvUEsBAhQAFAAAAAgAh07iQKQ1GF/YAAAACwEAAA8AAAAAAAAAAQAgAAAAOAAAAGRy&#10;cy9kb3ducmV2LnhtbFBLAQIUABQAAAAIAIdO4kAagVIFtgEAAGoDAAAOAAAAAAAAAAEAIAAAAD0B&#10;AABkcnMvZTJvRG9jLnhtbFBLBQYAAAAABgAGAFkBAABl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ind w:right="210"/>
                        <w:jc w:val="right"/>
                        <w:rPr>
                          <w:rFonts w:hint="eastAsia" w:ascii="仿宋_GB2312" w:hAnsi="仿宋_GB2312" w:eastAsia="仿宋_GB2312" w:cs="仿宋_GB2312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</w:rPr>
                        <w:t>申报评审（表三）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4"/>
        <w:spacing w:before="0"/>
        <w:ind w:left="0" w:leftChars="0" w:firstLine="0" w:firstLineChars="0"/>
        <w:jc w:val="center"/>
      </w:pPr>
      <w:r>
        <w:t>乡村工匠专业人才（</w:t>
      </w:r>
      <w:r>
        <w:rPr>
          <w:spacing w:val="107"/>
        </w:rPr>
        <w:t xml:space="preserve"> </w:t>
      </w:r>
      <w:r>
        <w:rPr>
          <w:rFonts w:hint="eastAsia"/>
          <w:spacing w:val="107"/>
          <w:lang w:val="en-US" w:eastAsia="zh-CN"/>
        </w:rPr>
        <w:t xml:space="preserve"> </w:t>
      </w:r>
      <w:r>
        <w:rPr>
          <w:spacing w:val="107"/>
        </w:rPr>
        <w:t xml:space="preserve"> </w:t>
      </w:r>
      <w:r>
        <w:t>）级职称申报人基本情况及评审登记表</w:t>
      </w:r>
    </w:p>
    <w:p>
      <w:pPr>
        <w:spacing w:before="4" w:after="1" w:line="240" w:lineRule="auto"/>
        <w:rPr>
          <w:sz w:val="9"/>
        </w:rPr>
      </w:pPr>
    </w:p>
    <w:tbl>
      <w:tblPr>
        <w:tblStyle w:val="11"/>
        <w:tblW w:w="14395" w:type="dxa"/>
        <w:tblInd w:w="11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3"/>
        <w:gridCol w:w="518"/>
        <w:gridCol w:w="511"/>
        <w:gridCol w:w="1081"/>
        <w:gridCol w:w="489"/>
        <w:gridCol w:w="234"/>
        <w:gridCol w:w="279"/>
        <w:gridCol w:w="354"/>
        <w:gridCol w:w="76"/>
        <w:gridCol w:w="181"/>
        <w:gridCol w:w="308"/>
        <w:gridCol w:w="233"/>
        <w:gridCol w:w="226"/>
        <w:gridCol w:w="1216"/>
        <w:gridCol w:w="826"/>
        <w:gridCol w:w="976"/>
        <w:gridCol w:w="1066"/>
        <w:gridCol w:w="826"/>
        <w:gridCol w:w="616"/>
        <w:gridCol w:w="526"/>
        <w:gridCol w:w="316"/>
        <w:gridCol w:w="1021"/>
        <w:gridCol w:w="901"/>
        <w:gridCol w:w="841"/>
        <w:gridCol w:w="24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051" w:type="dxa"/>
            <w:gridSpan w:val="2"/>
          </w:tcPr>
          <w:p>
            <w:pPr>
              <w:pStyle w:val="15"/>
              <w:spacing w:before="6"/>
              <w:rPr>
                <w:sz w:val="18"/>
              </w:rPr>
            </w:pPr>
          </w:p>
          <w:p>
            <w:pPr>
              <w:pStyle w:val="15"/>
              <w:spacing w:before="1"/>
              <w:ind w:left="330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姓名</w:t>
            </w:r>
          </w:p>
        </w:tc>
        <w:tc>
          <w:tcPr>
            <w:tcW w:w="1592" w:type="dxa"/>
            <w:gridSpan w:val="2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723" w:type="dxa"/>
            <w:gridSpan w:val="2"/>
          </w:tcPr>
          <w:p>
            <w:pPr>
              <w:pStyle w:val="15"/>
              <w:spacing w:before="6"/>
              <w:rPr>
                <w:sz w:val="18"/>
              </w:rPr>
            </w:pPr>
          </w:p>
          <w:p>
            <w:pPr>
              <w:pStyle w:val="15"/>
              <w:spacing w:before="1"/>
              <w:ind w:left="162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性别</w:t>
            </w:r>
          </w:p>
        </w:tc>
        <w:tc>
          <w:tcPr>
            <w:tcW w:w="709" w:type="dxa"/>
            <w:gridSpan w:val="3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  <w:gridSpan w:val="3"/>
          </w:tcPr>
          <w:p>
            <w:pPr>
              <w:pStyle w:val="15"/>
              <w:spacing w:before="9"/>
              <w:rPr>
                <w:sz w:val="19"/>
              </w:rPr>
            </w:pPr>
          </w:p>
          <w:p>
            <w:pPr>
              <w:pStyle w:val="15"/>
              <w:ind w:left="20"/>
              <w:rPr>
                <w:sz w:val="16"/>
              </w:rPr>
            </w:pPr>
            <w:r>
              <w:rPr>
                <w:sz w:val="16"/>
              </w:rPr>
              <w:t>出生年月</w:t>
            </w:r>
          </w:p>
        </w:tc>
        <w:tc>
          <w:tcPr>
            <w:tcW w:w="3244" w:type="dxa"/>
            <w:gridSpan w:val="4"/>
          </w:tcPr>
          <w:p>
            <w:pPr>
              <w:pStyle w:val="15"/>
              <w:spacing w:before="9"/>
              <w:rPr>
                <w:sz w:val="19"/>
              </w:rPr>
            </w:pPr>
          </w:p>
          <w:p>
            <w:pPr>
              <w:pStyle w:val="15"/>
              <w:ind w:right="522"/>
              <w:jc w:val="center"/>
              <w:rPr>
                <w:sz w:val="16"/>
              </w:rPr>
            </w:pPr>
          </w:p>
        </w:tc>
        <w:tc>
          <w:tcPr>
            <w:tcW w:w="1892" w:type="dxa"/>
            <w:gridSpan w:val="2"/>
          </w:tcPr>
          <w:p>
            <w:pPr>
              <w:pStyle w:val="15"/>
              <w:spacing w:line="237" w:lineRule="auto"/>
              <w:ind w:left="149" w:right="77" w:hanging="105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户籍所在村委会或现</w:t>
            </w:r>
            <w:r>
              <w:rPr>
                <w:rFonts w:hint="eastAsia" w:ascii="仿宋" w:eastAsia="仿宋"/>
                <w:w w:val="105"/>
                <w:sz w:val="19"/>
              </w:rPr>
              <w:t>工作单位（经营主</w:t>
            </w:r>
          </w:p>
          <w:p>
            <w:pPr>
              <w:pStyle w:val="15"/>
              <w:spacing w:line="219" w:lineRule="exact"/>
              <w:ind w:left="239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体、社团组织）</w:t>
            </w:r>
          </w:p>
        </w:tc>
        <w:tc>
          <w:tcPr>
            <w:tcW w:w="1458" w:type="dxa"/>
            <w:gridSpan w:val="3"/>
          </w:tcPr>
          <w:p>
            <w:pPr>
              <w:pStyle w:val="15"/>
              <w:spacing w:before="9"/>
              <w:rPr>
                <w:sz w:val="19"/>
              </w:rPr>
            </w:pPr>
          </w:p>
          <w:p>
            <w:pPr>
              <w:pStyle w:val="15"/>
              <w:ind w:left="522" w:right="560"/>
              <w:jc w:val="center"/>
              <w:rPr>
                <w:sz w:val="16"/>
              </w:rPr>
            </w:pPr>
          </w:p>
        </w:tc>
        <w:tc>
          <w:tcPr>
            <w:tcW w:w="1021" w:type="dxa"/>
          </w:tcPr>
          <w:p>
            <w:pPr>
              <w:pStyle w:val="15"/>
              <w:spacing w:before="6"/>
              <w:rPr>
                <w:sz w:val="18"/>
              </w:rPr>
            </w:pPr>
          </w:p>
          <w:p>
            <w:pPr>
              <w:pStyle w:val="15"/>
              <w:spacing w:before="1"/>
              <w:ind w:left="-6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申报何职称</w:t>
            </w:r>
          </w:p>
        </w:tc>
        <w:tc>
          <w:tcPr>
            <w:tcW w:w="1983" w:type="dxa"/>
            <w:gridSpan w:val="3"/>
          </w:tcPr>
          <w:p>
            <w:pPr>
              <w:pStyle w:val="15"/>
              <w:spacing w:before="150"/>
              <w:ind w:left="588" w:right="619"/>
              <w:jc w:val="center"/>
              <w:rPr>
                <w:sz w:val="16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562" w:type="dxa"/>
            <w:gridSpan w:val="3"/>
          </w:tcPr>
          <w:p>
            <w:pPr>
              <w:pStyle w:val="15"/>
              <w:spacing w:before="29" w:line="237" w:lineRule="auto"/>
              <w:ind w:left="390" w:right="91" w:hanging="300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何时毕业于何院</w:t>
            </w:r>
            <w:r>
              <w:rPr>
                <w:rFonts w:hint="eastAsia" w:ascii="仿宋" w:eastAsia="仿宋"/>
                <w:w w:val="105"/>
                <w:sz w:val="19"/>
              </w:rPr>
              <w:t>校何专业</w:t>
            </w:r>
          </w:p>
        </w:tc>
        <w:tc>
          <w:tcPr>
            <w:tcW w:w="4677" w:type="dxa"/>
            <w:gridSpan w:val="11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826" w:type="dxa"/>
          </w:tcPr>
          <w:p>
            <w:pPr>
              <w:pStyle w:val="15"/>
              <w:spacing w:before="29" w:line="237" w:lineRule="auto"/>
              <w:ind w:left="1" w:right="29" w:firstLine="105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5"/>
                <w:sz w:val="19"/>
              </w:rPr>
              <w:t>最高学</w:t>
            </w:r>
            <w:r>
              <w:rPr>
                <w:rFonts w:hint="eastAsia" w:ascii="仿宋" w:eastAsia="仿宋"/>
                <w:sz w:val="19"/>
              </w:rPr>
              <w:t>历、学位</w:t>
            </w:r>
          </w:p>
        </w:tc>
        <w:tc>
          <w:tcPr>
            <w:tcW w:w="976" w:type="dxa"/>
          </w:tcPr>
          <w:p>
            <w:pPr>
              <w:pStyle w:val="15"/>
              <w:spacing w:before="8"/>
              <w:rPr>
                <w:sz w:val="12"/>
              </w:rPr>
            </w:pPr>
          </w:p>
          <w:p>
            <w:pPr>
              <w:pStyle w:val="15"/>
              <w:ind w:left="135"/>
              <w:rPr>
                <w:sz w:val="16"/>
              </w:rPr>
            </w:pPr>
            <w:r>
              <w:rPr>
                <w:sz w:val="16"/>
              </w:rPr>
              <w:t>大学本科</w:t>
            </w:r>
          </w:p>
        </w:tc>
        <w:tc>
          <w:tcPr>
            <w:tcW w:w="1066" w:type="dxa"/>
          </w:tcPr>
          <w:p>
            <w:pPr>
              <w:pStyle w:val="15"/>
              <w:spacing w:before="29" w:line="237" w:lineRule="auto"/>
              <w:ind w:left="224" w:right="46" w:hanging="195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现职称专业</w:t>
            </w:r>
            <w:r>
              <w:rPr>
                <w:rFonts w:hint="eastAsia" w:ascii="仿宋" w:eastAsia="仿宋"/>
                <w:w w:val="105"/>
                <w:sz w:val="19"/>
              </w:rPr>
              <w:t>及名称</w:t>
            </w:r>
          </w:p>
        </w:tc>
        <w:tc>
          <w:tcPr>
            <w:tcW w:w="1442" w:type="dxa"/>
            <w:gridSpan w:val="2"/>
          </w:tcPr>
          <w:p>
            <w:pPr>
              <w:pStyle w:val="15"/>
              <w:spacing w:before="8"/>
              <w:rPr>
                <w:sz w:val="12"/>
              </w:rPr>
            </w:pPr>
          </w:p>
          <w:p>
            <w:pPr>
              <w:pStyle w:val="15"/>
              <w:ind w:left="513" w:right="533"/>
              <w:jc w:val="center"/>
              <w:rPr>
                <w:sz w:val="16"/>
              </w:rPr>
            </w:pPr>
            <w:r>
              <w:rPr>
                <w:sz w:val="16"/>
              </w:rPr>
              <w:t>中级</w:t>
            </w:r>
          </w:p>
        </w:tc>
        <w:tc>
          <w:tcPr>
            <w:tcW w:w="842" w:type="dxa"/>
            <w:gridSpan w:val="2"/>
          </w:tcPr>
          <w:p>
            <w:pPr>
              <w:pStyle w:val="15"/>
              <w:spacing w:before="147"/>
              <w:ind w:left="11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取得时间</w:t>
            </w:r>
          </w:p>
        </w:tc>
        <w:tc>
          <w:tcPr>
            <w:tcW w:w="1021" w:type="dxa"/>
          </w:tcPr>
          <w:p>
            <w:pPr>
              <w:pStyle w:val="15"/>
              <w:spacing w:before="8"/>
              <w:rPr>
                <w:sz w:val="12"/>
              </w:rPr>
            </w:pPr>
          </w:p>
          <w:p>
            <w:pPr>
              <w:pStyle w:val="15"/>
              <w:ind w:left="39"/>
              <w:rPr>
                <w:sz w:val="16"/>
              </w:rPr>
            </w:pPr>
            <w:r>
              <w:rPr>
                <w:w w:val="105"/>
                <w:sz w:val="16"/>
              </w:rPr>
              <w:t>2019-02-07</w:t>
            </w:r>
          </w:p>
        </w:tc>
        <w:tc>
          <w:tcPr>
            <w:tcW w:w="901" w:type="dxa"/>
          </w:tcPr>
          <w:p>
            <w:pPr>
              <w:pStyle w:val="15"/>
              <w:spacing w:before="29" w:line="237" w:lineRule="auto"/>
              <w:ind w:left="128" w:right="67" w:hanging="90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现职称发</w:t>
            </w:r>
            <w:r>
              <w:rPr>
                <w:rFonts w:hint="eastAsia" w:ascii="仿宋" w:eastAsia="仿宋"/>
                <w:w w:val="105"/>
                <w:sz w:val="19"/>
              </w:rPr>
              <w:t>证单位</w:t>
            </w:r>
          </w:p>
        </w:tc>
        <w:tc>
          <w:tcPr>
            <w:tcW w:w="1082" w:type="dxa"/>
            <w:gridSpan w:val="2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562" w:type="dxa"/>
            <w:gridSpan w:val="3"/>
          </w:tcPr>
          <w:p>
            <w:pPr>
              <w:pStyle w:val="15"/>
              <w:spacing w:before="119" w:line="237" w:lineRule="auto"/>
              <w:ind w:left="480" w:right="91" w:hanging="390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现从事何专业技</w:t>
            </w:r>
            <w:r>
              <w:rPr>
                <w:rFonts w:hint="eastAsia" w:ascii="仿宋" w:eastAsia="仿宋"/>
                <w:w w:val="105"/>
                <w:sz w:val="19"/>
              </w:rPr>
              <w:t>术工作</w:t>
            </w:r>
          </w:p>
        </w:tc>
        <w:tc>
          <w:tcPr>
            <w:tcW w:w="1804" w:type="dxa"/>
            <w:gridSpan w:val="3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1431" w:type="dxa"/>
            <w:gridSpan w:val="6"/>
          </w:tcPr>
          <w:p>
            <w:pPr>
              <w:pStyle w:val="15"/>
              <w:spacing w:line="237" w:lineRule="auto"/>
              <w:ind w:left="24" w:right="26" w:firstLine="105"/>
              <w:jc w:val="center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5"/>
                <w:sz w:val="19"/>
              </w:rPr>
              <w:t>从事本专业或</w:t>
            </w:r>
            <w:r>
              <w:rPr>
                <w:rFonts w:hint="eastAsia" w:ascii="仿宋" w:eastAsia="仿宋"/>
                <w:sz w:val="19"/>
              </w:rPr>
              <w:t>相近专业技术工</w:t>
            </w:r>
          </w:p>
          <w:p>
            <w:pPr>
              <w:pStyle w:val="15"/>
              <w:spacing w:line="204" w:lineRule="exact"/>
              <w:ind w:right="2"/>
              <w:jc w:val="center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2"/>
                <w:sz w:val="19"/>
              </w:rPr>
              <w:t>作</w:t>
            </w:r>
          </w:p>
        </w:tc>
        <w:tc>
          <w:tcPr>
            <w:tcW w:w="1442" w:type="dxa"/>
            <w:gridSpan w:val="2"/>
          </w:tcPr>
          <w:p>
            <w:pPr>
              <w:pStyle w:val="15"/>
              <w:spacing w:before="9"/>
              <w:rPr>
                <w:sz w:val="19"/>
              </w:rPr>
            </w:pPr>
          </w:p>
          <w:p>
            <w:pPr>
              <w:pStyle w:val="15"/>
              <w:ind w:left="513" w:right="53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()年</w:t>
            </w:r>
          </w:p>
        </w:tc>
        <w:tc>
          <w:tcPr>
            <w:tcW w:w="1802" w:type="dxa"/>
            <w:gridSpan w:val="2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1066" w:type="dxa"/>
          </w:tcPr>
          <w:p>
            <w:pPr>
              <w:pStyle w:val="15"/>
              <w:spacing w:line="237" w:lineRule="auto"/>
              <w:ind w:left="74" w:right="91" w:hanging="15"/>
              <w:jc w:val="center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5"/>
                <w:sz w:val="19"/>
              </w:rPr>
              <w:t>现职业资</w:t>
            </w:r>
            <w:r>
              <w:rPr>
                <w:rFonts w:hint="eastAsia" w:ascii="仿宋" w:eastAsia="仿宋"/>
                <w:sz w:val="19"/>
              </w:rPr>
              <w:t>格(技能等</w:t>
            </w:r>
          </w:p>
          <w:p>
            <w:pPr>
              <w:pStyle w:val="15"/>
              <w:spacing w:line="204" w:lineRule="exact"/>
              <w:ind w:left="344" w:right="382"/>
              <w:jc w:val="center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级)</w:t>
            </w:r>
          </w:p>
        </w:tc>
        <w:tc>
          <w:tcPr>
            <w:tcW w:w="1442" w:type="dxa"/>
            <w:gridSpan w:val="2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gridSpan w:val="2"/>
          </w:tcPr>
          <w:p>
            <w:pPr>
              <w:pStyle w:val="15"/>
              <w:spacing w:before="6"/>
              <w:rPr>
                <w:sz w:val="18"/>
              </w:rPr>
            </w:pPr>
          </w:p>
          <w:p>
            <w:pPr>
              <w:pStyle w:val="15"/>
              <w:spacing w:before="1"/>
              <w:ind w:left="11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取得时间</w:t>
            </w:r>
          </w:p>
        </w:tc>
        <w:tc>
          <w:tcPr>
            <w:tcW w:w="1021" w:type="dxa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901" w:type="dxa"/>
          </w:tcPr>
          <w:p>
            <w:pPr>
              <w:pStyle w:val="15"/>
              <w:spacing w:before="6"/>
              <w:rPr>
                <w:sz w:val="18"/>
              </w:rPr>
            </w:pPr>
          </w:p>
          <w:p>
            <w:pPr>
              <w:pStyle w:val="15"/>
              <w:spacing w:before="1"/>
              <w:ind w:left="28" w:right="57"/>
              <w:jc w:val="center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发证单位</w:t>
            </w:r>
          </w:p>
        </w:tc>
        <w:tc>
          <w:tcPr>
            <w:tcW w:w="1082" w:type="dxa"/>
            <w:gridSpan w:val="2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5" w:hRule="atLeast"/>
        </w:trPr>
        <w:tc>
          <w:tcPr>
            <w:tcW w:w="1051" w:type="dxa"/>
            <w:gridSpan w:val="2"/>
          </w:tcPr>
          <w:p>
            <w:pPr>
              <w:pStyle w:val="15"/>
              <w:spacing w:before="59" w:line="237" w:lineRule="auto"/>
              <w:ind w:left="435" w:right="405"/>
              <w:jc w:val="both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主要工作经历</w:t>
            </w:r>
          </w:p>
        </w:tc>
        <w:tc>
          <w:tcPr>
            <w:tcW w:w="13344" w:type="dxa"/>
            <w:gridSpan w:val="23"/>
          </w:tcPr>
          <w:p>
            <w:pPr>
              <w:pStyle w:val="15"/>
              <w:spacing w:before="43"/>
              <w:ind w:left="33"/>
              <w:rPr>
                <w:sz w:val="19"/>
              </w:rPr>
            </w:pPr>
            <w:r>
              <w:rPr>
                <w:sz w:val="19"/>
              </w:rPr>
              <w:t>至在任职;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5" w:hRule="atLeast"/>
        </w:trPr>
        <w:tc>
          <w:tcPr>
            <w:tcW w:w="1051" w:type="dxa"/>
            <w:gridSpan w:val="2"/>
          </w:tcPr>
          <w:p>
            <w:pPr>
              <w:pStyle w:val="15"/>
              <w:spacing w:line="237" w:lineRule="auto"/>
              <w:ind w:left="435" w:right="405"/>
              <w:jc w:val="both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专业技术工作经历能力及业绩成果情</w:t>
            </w:r>
          </w:p>
          <w:p>
            <w:pPr>
              <w:pStyle w:val="15"/>
              <w:spacing w:line="190" w:lineRule="exact"/>
              <w:ind w:left="29"/>
              <w:jc w:val="center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2"/>
                <w:sz w:val="19"/>
              </w:rPr>
              <w:t>况</w:t>
            </w:r>
          </w:p>
        </w:tc>
        <w:tc>
          <w:tcPr>
            <w:tcW w:w="8882" w:type="dxa"/>
            <w:gridSpan w:val="16"/>
            <w:tcBorders>
              <w:right w:val="nil"/>
            </w:tcBorders>
          </w:tcPr>
          <w:p>
            <w:pPr>
              <w:pStyle w:val="15"/>
              <w:tabs>
                <w:tab w:val="left" w:pos="6688"/>
              </w:tabs>
              <w:spacing w:before="126" w:line="230" w:lineRule="auto"/>
              <w:ind w:left="29" w:right="38"/>
              <w:rPr>
                <w:rFonts w:hint="eastAsia" w:ascii="仿宋" w:eastAsia="仿宋"/>
                <w:b/>
                <w:sz w:val="22"/>
              </w:rPr>
            </w:pPr>
            <w:r>
              <w:rPr>
                <w:rFonts w:hint="eastAsia" w:ascii="仿宋" w:eastAsia="仿宋"/>
                <w:b/>
                <w:spacing w:val="15"/>
                <w:sz w:val="22"/>
              </w:rPr>
              <w:t>本人自评认为具备专业技术工作经历</w:t>
            </w:r>
            <w:r>
              <w:rPr>
                <w:rFonts w:hint="eastAsia" w:ascii="仿宋" w:eastAsia="仿宋"/>
                <w:b/>
                <w:sz w:val="22"/>
              </w:rPr>
              <w:t>(</w:t>
            </w:r>
            <w:r>
              <w:rPr>
                <w:rFonts w:hint="eastAsia" w:ascii="仿宋" w:eastAsia="仿宋"/>
                <w:b/>
                <w:spacing w:val="-79"/>
                <w:sz w:val="22"/>
              </w:rPr>
              <w:t xml:space="preserve"> </w:t>
            </w:r>
            <w:r>
              <w:rPr>
                <w:rFonts w:hint="eastAsia" w:ascii="仿宋" w:eastAsia="仿宋"/>
                <w:b/>
                <w:spacing w:val="15"/>
                <w:sz w:val="22"/>
              </w:rPr>
              <w:t>能力</w:t>
            </w:r>
            <w:r>
              <w:rPr>
                <w:rFonts w:hint="eastAsia" w:ascii="仿宋" w:eastAsia="仿宋"/>
                <w:b/>
                <w:sz w:val="22"/>
              </w:rPr>
              <w:t>)</w:t>
            </w:r>
            <w:r>
              <w:rPr>
                <w:rFonts w:hint="eastAsia" w:ascii="仿宋" w:eastAsia="仿宋"/>
                <w:b/>
                <w:spacing w:val="-78"/>
                <w:sz w:val="22"/>
              </w:rPr>
              <w:t xml:space="preserve"> </w:t>
            </w:r>
            <w:r>
              <w:rPr>
                <w:rFonts w:hint="eastAsia" w:ascii="仿宋" w:eastAsia="仿宋"/>
                <w:b/>
                <w:spacing w:val="15"/>
                <w:sz w:val="22"/>
              </w:rPr>
              <w:t>条件</w:t>
            </w:r>
            <w:r>
              <w:rPr>
                <w:rFonts w:hint="eastAsia" w:ascii="仿宋" w:eastAsia="仿宋"/>
                <w:b/>
                <w:sz w:val="22"/>
              </w:rPr>
              <w:t>第</w:t>
            </w:r>
            <w:r>
              <w:rPr>
                <w:rFonts w:hint="eastAsia" w:ascii="仿宋" w:eastAsia="仿宋"/>
                <w:b/>
                <w:sz w:val="22"/>
              </w:rPr>
              <w:tab/>
            </w:r>
            <w:r>
              <w:rPr>
                <w:rFonts w:hint="eastAsia" w:ascii="仿宋" w:eastAsia="仿宋"/>
                <w:b/>
                <w:spacing w:val="15"/>
                <w:sz w:val="22"/>
              </w:rPr>
              <w:t>项、业绩成果条件</w:t>
            </w:r>
            <w:r>
              <w:rPr>
                <w:rFonts w:hint="eastAsia" w:ascii="仿宋" w:eastAsia="仿宋"/>
                <w:b/>
                <w:sz w:val="22"/>
              </w:rPr>
              <w:t>第</w:t>
            </w:r>
            <w:r>
              <w:rPr>
                <w:rFonts w:hint="eastAsia" w:ascii="仿宋" w:eastAsia="仿宋"/>
                <w:b/>
                <w:spacing w:val="15"/>
                <w:sz w:val="22"/>
              </w:rPr>
              <w:t>间、项目内容（含效果、评价、获奖情况等）及个人完成量、所起作用或排名</w:t>
            </w:r>
            <w:r>
              <w:rPr>
                <w:rFonts w:hint="eastAsia" w:ascii="仿宋" w:eastAsia="仿宋"/>
                <w:b/>
                <w:spacing w:val="11"/>
                <w:sz w:val="22"/>
              </w:rPr>
              <w:t>):</w:t>
            </w:r>
          </w:p>
          <w:p>
            <w:pPr>
              <w:pStyle w:val="15"/>
              <w:spacing w:before="8"/>
              <w:rPr>
                <w:sz w:val="22"/>
              </w:rPr>
            </w:pPr>
          </w:p>
          <w:p>
            <w:pPr>
              <w:pStyle w:val="15"/>
              <w:ind w:left="29"/>
              <w:rPr>
                <w:rFonts w:hint="eastAsia" w:ascii="仿宋" w:eastAsia="仿宋"/>
                <w:b/>
                <w:sz w:val="19"/>
              </w:rPr>
            </w:pPr>
            <w:r>
              <w:rPr>
                <w:rFonts w:hint="eastAsia" w:ascii="仿宋" w:eastAsia="仿宋"/>
                <w:b/>
                <w:sz w:val="19"/>
              </w:rPr>
              <w:t>1 、专项技术</w:t>
            </w: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9"/>
              <w:rPr>
                <w:sz w:val="15"/>
              </w:rPr>
            </w:pPr>
          </w:p>
          <w:p>
            <w:pPr>
              <w:pStyle w:val="15"/>
              <w:spacing w:before="1"/>
              <w:ind w:left="29"/>
              <w:rPr>
                <w:rFonts w:hint="eastAsia" w:ascii="仿宋" w:eastAsia="仿宋"/>
                <w:b/>
                <w:sz w:val="19"/>
              </w:rPr>
            </w:pPr>
            <w:r>
              <w:rPr>
                <w:rFonts w:hint="eastAsia" w:ascii="仿宋" w:eastAsia="仿宋"/>
                <w:b/>
                <w:sz w:val="19"/>
              </w:rPr>
              <w:t>2 、成果情况</w:t>
            </w:r>
          </w:p>
          <w:p>
            <w:pPr>
              <w:pStyle w:val="15"/>
              <w:spacing w:before="2"/>
              <w:rPr>
                <w:sz w:val="19"/>
              </w:rPr>
            </w:pPr>
          </w:p>
          <w:p>
            <w:pPr>
              <w:pStyle w:val="15"/>
              <w:spacing w:before="1"/>
              <w:ind w:left="1844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至</w:t>
            </w:r>
          </w:p>
        </w:tc>
        <w:tc>
          <w:tcPr>
            <w:tcW w:w="616" w:type="dxa"/>
            <w:tcBorders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526" w:type="dxa"/>
            <w:tcBorders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3079" w:type="dxa"/>
            <w:gridSpan w:val="4"/>
            <w:tcBorders>
              <w:left w:val="nil"/>
              <w:right w:val="nil"/>
            </w:tcBorders>
          </w:tcPr>
          <w:p>
            <w:pPr>
              <w:pStyle w:val="15"/>
              <w:spacing w:before="117"/>
              <w:ind w:left="47"/>
              <w:rPr>
                <w:rFonts w:hint="eastAsia" w:ascii="仿宋" w:eastAsia="仿宋"/>
                <w:b/>
                <w:sz w:val="22"/>
              </w:rPr>
            </w:pPr>
            <w:r>
              <w:rPr>
                <w:rFonts w:hint="eastAsia" w:ascii="仿宋" w:eastAsia="仿宋"/>
                <w:b/>
                <w:spacing w:val="7"/>
                <w:sz w:val="22"/>
              </w:rPr>
              <w:t>项之规定，主要理由( 注明时</w:t>
            </w:r>
          </w:p>
        </w:tc>
        <w:tc>
          <w:tcPr>
            <w:tcW w:w="241" w:type="dxa"/>
            <w:tcBorders>
              <w:lef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4395" w:type="dxa"/>
            <w:gridSpan w:val="25"/>
          </w:tcPr>
          <w:p>
            <w:pPr>
              <w:pStyle w:val="15"/>
              <w:spacing w:before="117"/>
              <w:ind w:left="30"/>
              <w:rPr>
                <w:b/>
                <w:sz w:val="19"/>
              </w:rPr>
            </w:pPr>
            <w:r>
              <w:rPr>
                <w:b/>
                <w:spacing w:val="13"/>
                <w:sz w:val="19"/>
              </w:rPr>
              <w:t>本人对负面工作的说明：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533" w:type="dxa"/>
            <w:vMerge w:val="restart"/>
            <w:tcBorders>
              <w:right w:val="nil"/>
            </w:tcBorders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3"/>
              <w:rPr>
                <w:sz w:val="16"/>
              </w:rPr>
            </w:pPr>
          </w:p>
          <w:p>
            <w:pPr>
              <w:pStyle w:val="15"/>
              <w:spacing w:line="237" w:lineRule="auto"/>
              <w:ind w:left="120" w:right="208"/>
              <w:jc w:val="both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提交论文著作或</w:t>
            </w:r>
          </w:p>
        </w:tc>
        <w:tc>
          <w:tcPr>
            <w:tcW w:w="518" w:type="dxa"/>
            <w:vMerge w:val="restart"/>
            <w:tcBorders>
              <w:left w:val="nil"/>
            </w:tcBorders>
          </w:tcPr>
          <w:p>
            <w:pPr>
              <w:pStyle w:val="15"/>
              <w:spacing w:line="237" w:lineRule="auto"/>
              <w:ind w:left="224" w:right="90"/>
              <w:jc w:val="both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专业技术报告</w:t>
            </w:r>
          </w:p>
          <w:p>
            <w:pPr>
              <w:pStyle w:val="15"/>
              <w:spacing w:line="237" w:lineRule="auto"/>
              <w:ind w:left="224" w:right="90"/>
              <w:jc w:val="both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︵代表作</w:t>
            </w:r>
          </w:p>
          <w:p>
            <w:pPr>
              <w:pStyle w:val="15"/>
              <w:spacing w:line="172" w:lineRule="exact"/>
              <w:ind w:left="224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2"/>
                <w:sz w:val="19"/>
              </w:rPr>
              <w:t>︶</w:t>
            </w:r>
          </w:p>
        </w:tc>
        <w:tc>
          <w:tcPr>
            <w:tcW w:w="1592" w:type="dxa"/>
            <w:gridSpan w:val="2"/>
            <w:tcBorders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489" w:type="dxa"/>
            <w:tcBorders>
              <w:left w:val="nil"/>
              <w:right w:val="nil"/>
            </w:tcBorders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1"/>
              <w:rPr>
                <w:sz w:val="23"/>
              </w:rPr>
            </w:pPr>
          </w:p>
          <w:p>
            <w:pPr>
              <w:pStyle w:val="15"/>
              <w:ind w:left="139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2"/>
                <w:sz w:val="19"/>
              </w:rPr>
              <w:t>标</w:t>
            </w:r>
          </w:p>
        </w:tc>
        <w:tc>
          <w:tcPr>
            <w:tcW w:w="513" w:type="dxa"/>
            <w:gridSpan w:val="2"/>
            <w:tcBorders>
              <w:left w:val="nil"/>
              <w:right w:val="nil"/>
            </w:tcBorders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1"/>
              <w:rPr>
                <w:sz w:val="23"/>
              </w:rPr>
            </w:pPr>
          </w:p>
          <w:p>
            <w:pPr>
              <w:pStyle w:val="15"/>
              <w:ind w:left="160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2"/>
                <w:sz w:val="19"/>
              </w:rPr>
              <w:t>题</w:t>
            </w:r>
          </w:p>
        </w:tc>
        <w:tc>
          <w:tcPr>
            <w:tcW w:w="354" w:type="dxa"/>
            <w:tcBorders>
              <w:left w:val="nil"/>
              <w:right w:val="nil"/>
            </w:tcBorders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1"/>
              <w:rPr>
                <w:sz w:val="23"/>
              </w:rPr>
            </w:pPr>
          </w:p>
          <w:p>
            <w:pPr>
              <w:pStyle w:val="15"/>
              <w:ind w:left="157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2"/>
                <w:sz w:val="19"/>
              </w:rPr>
              <w:t>内</w:t>
            </w:r>
          </w:p>
        </w:tc>
        <w:tc>
          <w:tcPr>
            <w:tcW w:w="257" w:type="dxa"/>
            <w:gridSpan w:val="2"/>
            <w:tcBorders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1"/>
              <w:rPr>
                <w:sz w:val="23"/>
              </w:rPr>
            </w:pPr>
          </w:p>
          <w:p>
            <w:pPr>
              <w:pStyle w:val="15"/>
              <w:ind w:left="56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2"/>
                <w:sz w:val="19"/>
              </w:rPr>
              <w:t>容</w:t>
            </w:r>
          </w:p>
        </w:tc>
        <w:tc>
          <w:tcPr>
            <w:tcW w:w="459" w:type="dxa"/>
            <w:gridSpan w:val="2"/>
            <w:tcBorders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1216" w:type="dxa"/>
            <w:tcBorders>
              <w:lef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826" w:type="dxa"/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176"/>
              <w:ind w:left="1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作者名次</w:t>
            </w:r>
          </w:p>
        </w:tc>
        <w:tc>
          <w:tcPr>
            <w:tcW w:w="2868" w:type="dxa"/>
            <w:gridSpan w:val="3"/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1"/>
              <w:rPr>
                <w:sz w:val="23"/>
              </w:rPr>
            </w:pPr>
          </w:p>
          <w:p>
            <w:pPr>
              <w:pStyle w:val="15"/>
              <w:ind w:left="540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何时发表何刊物杂志</w:t>
            </w:r>
          </w:p>
        </w:tc>
        <w:tc>
          <w:tcPr>
            <w:tcW w:w="616" w:type="dxa"/>
            <w:tcBorders>
              <w:right w:val="nil"/>
            </w:tcBorders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1"/>
              <w:rPr>
                <w:sz w:val="23"/>
              </w:rPr>
            </w:pPr>
          </w:p>
          <w:p>
            <w:pPr>
              <w:pStyle w:val="15"/>
              <w:ind w:left="357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2"/>
                <w:sz w:val="19"/>
              </w:rPr>
              <w:t>刊</w:t>
            </w:r>
          </w:p>
        </w:tc>
        <w:tc>
          <w:tcPr>
            <w:tcW w:w="526" w:type="dxa"/>
            <w:tcBorders>
              <w:left w:val="nil"/>
              <w:right w:val="nil"/>
            </w:tcBorders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1"/>
              <w:rPr>
                <w:sz w:val="23"/>
              </w:rPr>
            </w:pPr>
          </w:p>
          <w:p>
            <w:pPr>
              <w:pStyle w:val="15"/>
              <w:ind w:left="258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2"/>
                <w:sz w:val="19"/>
              </w:rPr>
              <w:t>号</w:t>
            </w:r>
          </w:p>
        </w:tc>
        <w:tc>
          <w:tcPr>
            <w:tcW w:w="316" w:type="dxa"/>
            <w:tcBorders>
              <w:lef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3004" w:type="dxa"/>
            <w:gridSpan w:val="4"/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178" w:line="237" w:lineRule="auto"/>
              <w:ind w:left="939" w:right="99" w:hanging="885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获奖情况（</w:t>
            </w:r>
            <w:r>
              <w:rPr>
                <w:rFonts w:hint="eastAsia" w:ascii="仿宋" w:eastAsia="仿宋"/>
                <w:spacing w:val="3"/>
                <w:sz w:val="19"/>
              </w:rPr>
              <w:t>何部门批 准及奖励名</w:t>
            </w:r>
            <w:r>
              <w:rPr>
                <w:rFonts w:hint="eastAsia" w:ascii="仿宋" w:eastAsia="仿宋"/>
                <w:w w:val="105"/>
                <w:sz w:val="19"/>
              </w:rPr>
              <w:t>称、等级）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33" w:type="dxa"/>
            <w:vMerge w:val="continue"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8" w:type="dxa"/>
            <w:gridSpan w:val="12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826" w:type="dxa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2868" w:type="dxa"/>
            <w:gridSpan w:val="3"/>
          </w:tcPr>
          <w:p>
            <w:pPr>
              <w:pStyle w:val="15"/>
              <w:spacing w:before="8"/>
              <w:rPr>
                <w:sz w:val="12"/>
              </w:rPr>
            </w:pPr>
          </w:p>
          <w:p>
            <w:pPr>
              <w:pStyle w:val="15"/>
              <w:ind w:left="1158" w:right="1175"/>
              <w:jc w:val="center"/>
              <w:rPr>
                <w:sz w:val="16"/>
              </w:rPr>
            </w:pPr>
            <w:r>
              <w:rPr>
                <w:sz w:val="16"/>
              </w:rPr>
              <w:t>发表在</w:t>
            </w:r>
          </w:p>
        </w:tc>
        <w:tc>
          <w:tcPr>
            <w:tcW w:w="1458" w:type="dxa"/>
            <w:gridSpan w:val="3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3004" w:type="dxa"/>
            <w:gridSpan w:val="4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33" w:type="dxa"/>
            <w:vMerge w:val="continue"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" w:type="dxa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88" w:type="dxa"/>
            <w:gridSpan w:val="12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826" w:type="dxa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2868" w:type="dxa"/>
            <w:gridSpan w:val="3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1458" w:type="dxa"/>
            <w:gridSpan w:val="3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3004" w:type="dxa"/>
            <w:gridSpan w:val="4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5" w:hRule="atLeast"/>
        </w:trPr>
        <w:tc>
          <w:tcPr>
            <w:tcW w:w="1051" w:type="dxa"/>
            <w:gridSpan w:val="2"/>
          </w:tcPr>
          <w:p>
            <w:pPr>
              <w:pStyle w:val="15"/>
              <w:spacing w:before="74" w:line="237" w:lineRule="auto"/>
              <w:ind w:left="375" w:right="465"/>
              <w:jc w:val="both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评前公式情况</w:t>
            </w:r>
          </w:p>
        </w:tc>
        <w:tc>
          <w:tcPr>
            <w:tcW w:w="1592" w:type="dxa"/>
            <w:gridSpan w:val="2"/>
            <w:tcBorders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489" w:type="dxa"/>
            <w:tcBorders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513" w:type="dxa"/>
            <w:gridSpan w:val="2"/>
            <w:tcBorders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354" w:type="dxa"/>
            <w:tcBorders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257" w:type="dxa"/>
            <w:gridSpan w:val="2"/>
            <w:tcBorders>
              <w:left w:val="nil"/>
              <w:right w:val="nil"/>
            </w:tcBorders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2"/>
              <w:rPr>
                <w:sz w:val="25"/>
              </w:rPr>
            </w:pPr>
          </w:p>
          <w:p>
            <w:pPr>
              <w:pStyle w:val="15"/>
              <w:spacing w:line="207" w:lineRule="exact"/>
              <w:ind w:left="-2"/>
              <w:rPr>
                <w:sz w:val="19"/>
              </w:rPr>
            </w:pPr>
            <w:r>
              <w:rPr>
                <w:w w:val="102"/>
                <w:sz w:val="19"/>
              </w:rPr>
              <w:t>年</w:t>
            </w:r>
          </w:p>
        </w:tc>
        <w:tc>
          <w:tcPr>
            <w:tcW w:w="308" w:type="dxa"/>
            <w:tcBorders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459" w:type="dxa"/>
            <w:gridSpan w:val="2"/>
            <w:tcBorders>
              <w:left w:val="nil"/>
              <w:right w:val="nil"/>
            </w:tcBorders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2"/>
              <w:rPr>
                <w:sz w:val="25"/>
              </w:rPr>
            </w:pPr>
          </w:p>
          <w:p>
            <w:pPr>
              <w:pStyle w:val="15"/>
              <w:spacing w:line="207" w:lineRule="exact"/>
              <w:ind w:left="48"/>
              <w:rPr>
                <w:sz w:val="19"/>
              </w:rPr>
            </w:pPr>
            <w:r>
              <w:rPr>
                <w:w w:val="102"/>
                <w:sz w:val="19"/>
              </w:rPr>
              <w:t>月</w:t>
            </w:r>
          </w:p>
        </w:tc>
        <w:tc>
          <w:tcPr>
            <w:tcW w:w="1216" w:type="dxa"/>
            <w:tcBorders>
              <w:left w:val="nil"/>
            </w:tcBorders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2"/>
              <w:rPr>
                <w:sz w:val="25"/>
              </w:rPr>
            </w:pPr>
          </w:p>
          <w:p>
            <w:pPr>
              <w:pStyle w:val="15"/>
              <w:spacing w:line="207" w:lineRule="exact"/>
              <w:ind w:left="204"/>
              <w:rPr>
                <w:sz w:val="19"/>
              </w:rPr>
            </w:pPr>
            <w:r>
              <w:rPr>
                <w:sz w:val="19"/>
              </w:rPr>
              <w:t>日（公章）</w:t>
            </w:r>
          </w:p>
        </w:tc>
        <w:tc>
          <w:tcPr>
            <w:tcW w:w="826" w:type="dxa"/>
            <w:vMerge w:val="restart"/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5"/>
              <w:rPr>
                <w:sz w:val="18"/>
              </w:rPr>
            </w:pPr>
          </w:p>
          <w:p>
            <w:pPr>
              <w:pStyle w:val="15"/>
              <w:spacing w:line="237" w:lineRule="auto"/>
              <w:ind w:left="286" w:right="329"/>
              <w:jc w:val="both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单位审核评价意见</w:t>
            </w:r>
          </w:p>
        </w:tc>
        <w:tc>
          <w:tcPr>
            <w:tcW w:w="2868" w:type="dxa"/>
            <w:gridSpan w:val="3"/>
            <w:vMerge w:val="restart"/>
            <w:tcBorders>
              <w:bottom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616" w:type="dxa"/>
            <w:vMerge w:val="restart"/>
            <w:tcBorders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526" w:type="dxa"/>
            <w:vMerge w:val="restart"/>
            <w:tcBorders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316" w:type="dxa"/>
            <w:vMerge w:val="restart"/>
            <w:tcBorders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1021" w:type="dxa"/>
            <w:vMerge w:val="restart"/>
            <w:tcBorders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901" w:type="dxa"/>
            <w:vMerge w:val="restart"/>
            <w:tcBorders>
              <w:left w:val="nil"/>
              <w:right w:val="nil"/>
            </w:tcBorders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10"/>
              <w:rPr>
                <w:sz w:val="20"/>
              </w:rPr>
            </w:pPr>
          </w:p>
          <w:p>
            <w:pPr>
              <w:pStyle w:val="15"/>
              <w:ind w:left="510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2"/>
                <w:sz w:val="19"/>
              </w:rPr>
              <w:t>年</w:t>
            </w:r>
          </w:p>
        </w:tc>
        <w:tc>
          <w:tcPr>
            <w:tcW w:w="841" w:type="dxa"/>
            <w:vMerge w:val="restart"/>
            <w:tcBorders>
              <w:left w:val="nil"/>
              <w:right w:val="nil"/>
            </w:tcBorders>
          </w:tcPr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rPr>
                <w:sz w:val="20"/>
              </w:rPr>
            </w:pPr>
          </w:p>
          <w:p>
            <w:pPr>
              <w:pStyle w:val="15"/>
              <w:spacing w:before="11"/>
              <w:rPr>
                <w:sz w:val="18"/>
              </w:rPr>
            </w:pPr>
          </w:p>
          <w:p>
            <w:pPr>
              <w:pStyle w:val="15"/>
              <w:spacing w:line="390" w:lineRule="atLeast"/>
              <w:ind w:left="224" w:right="149" w:firstLine="75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pacing w:val="-7"/>
                <w:w w:val="105"/>
                <w:sz w:val="19"/>
              </w:rPr>
              <w:t>公章</w:t>
            </w:r>
            <w:r>
              <w:rPr>
                <w:rFonts w:hint="eastAsia" w:ascii="仿宋" w:eastAsia="仿宋"/>
                <w:w w:val="105"/>
                <w:sz w:val="19"/>
              </w:rPr>
              <w:t>月</w:t>
            </w:r>
          </w:p>
        </w:tc>
        <w:tc>
          <w:tcPr>
            <w:tcW w:w="241" w:type="dxa"/>
            <w:vMerge w:val="restart"/>
            <w:tcBorders>
              <w:left w:val="nil"/>
              <w:bottom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6239" w:type="dxa"/>
            <w:gridSpan w:val="14"/>
          </w:tcPr>
          <w:p>
            <w:pPr>
              <w:pStyle w:val="15"/>
              <w:spacing w:before="44" w:line="237" w:lineRule="auto"/>
              <w:ind w:left="30" w:right="178" w:firstLine="360"/>
              <w:rPr>
                <w:rFonts w:hint="eastAsia" w:ascii="仿宋" w:eastAsia="仿宋"/>
                <w:b/>
                <w:sz w:val="19"/>
              </w:rPr>
            </w:pPr>
            <w:r>
              <w:rPr>
                <w:rFonts w:hint="eastAsia" w:ascii="仿宋" w:eastAsia="仿宋"/>
                <w:b/>
                <w:spacing w:val="14"/>
                <w:sz w:val="19"/>
              </w:rPr>
              <w:t>本人承诺：以上所填写及提交的材料内容真实，并对此负责和</w:t>
            </w:r>
            <w:r>
              <w:rPr>
                <w:rFonts w:hint="eastAsia" w:ascii="仿宋" w:eastAsia="仿宋"/>
                <w:b/>
                <w:spacing w:val="12"/>
                <w:sz w:val="19"/>
              </w:rPr>
              <w:t>承担相应后果。</w:t>
            </w:r>
          </w:p>
          <w:p>
            <w:pPr>
              <w:pStyle w:val="15"/>
              <w:tabs>
                <w:tab w:val="left" w:pos="4769"/>
                <w:tab w:val="left" w:pos="5384"/>
                <w:tab w:val="left" w:pos="5999"/>
              </w:tabs>
              <w:spacing w:before="146"/>
              <w:ind w:left="450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5"/>
                <w:sz w:val="19"/>
              </w:rPr>
              <w:t>申报人签名:</w:t>
            </w:r>
            <w:r>
              <w:rPr>
                <w:rFonts w:hint="eastAsia" w:ascii="仿宋" w:eastAsia="仿宋"/>
                <w:w w:val="105"/>
                <w:sz w:val="19"/>
              </w:rPr>
              <w:tab/>
            </w:r>
            <w:r>
              <w:rPr>
                <w:rFonts w:hint="eastAsia" w:ascii="仿宋" w:eastAsia="仿宋"/>
                <w:w w:val="105"/>
                <w:sz w:val="19"/>
              </w:rPr>
              <w:t>年</w:t>
            </w:r>
            <w:r>
              <w:rPr>
                <w:rFonts w:hint="eastAsia" w:ascii="仿宋" w:eastAsia="仿宋"/>
                <w:w w:val="105"/>
                <w:sz w:val="19"/>
              </w:rPr>
              <w:tab/>
            </w:r>
            <w:r>
              <w:rPr>
                <w:rFonts w:hint="eastAsia" w:ascii="仿宋" w:eastAsia="仿宋"/>
                <w:w w:val="105"/>
                <w:sz w:val="19"/>
              </w:rPr>
              <w:t>月</w:t>
            </w:r>
            <w:r>
              <w:rPr>
                <w:rFonts w:hint="eastAsia" w:ascii="仿宋" w:eastAsia="仿宋"/>
                <w:w w:val="105"/>
                <w:sz w:val="19"/>
              </w:rPr>
              <w:tab/>
            </w:r>
            <w:r>
              <w:rPr>
                <w:rFonts w:hint="eastAsia" w:ascii="仿宋" w:eastAsia="仿宋"/>
                <w:w w:val="105"/>
                <w:sz w:val="19"/>
              </w:rPr>
              <w:t>日</w:t>
            </w:r>
          </w:p>
        </w:tc>
        <w:tc>
          <w:tcPr>
            <w:tcW w:w="82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8" w:type="dxa"/>
            <w:gridSpan w:val="3"/>
            <w:vMerge w:val="continue"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6239" w:type="dxa"/>
            <w:gridSpan w:val="14"/>
            <w:vMerge w:val="restart"/>
          </w:tcPr>
          <w:p>
            <w:pPr>
              <w:pStyle w:val="15"/>
              <w:spacing w:before="29" w:line="237" w:lineRule="auto"/>
              <w:ind w:left="30" w:right="178" w:firstLine="360"/>
              <w:rPr>
                <w:rFonts w:hint="eastAsia" w:ascii="仿宋" w:eastAsia="仿宋"/>
                <w:b/>
                <w:sz w:val="19"/>
              </w:rPr>
            </w:pPr>
            <w:r>
              <w:rPr>
                <w:rFonts w:hint="eastAsia" w:ascii="仿宋" w:eastAsia="仿宋"/>
                <w:b/>
                <w:spacing w:val="14"/>
                <w:sz w:val="19"/>
              </w:rPr>
              <w:t>以上填写的内容，已经我单位核对无误，并对此负责和承担相</w:t>
            </w:r>
            <w:r>
              <w:rPr>
                <w:rFonts w:hint="eastAsia" w:ascii="仿宋" w:eastAsia="仿宋"/>
                <w:b/>
                <w:spacing w:val="11"/>
                <w:sz w:val="19"/>
              </w:rPr>
              <w:t>应后果。</w:t>
            </w:r>
          </w:p>
          <w:p>
            <w:pPr>
              <w:pStyle w:val="15"/>
              <w:spacing w:before="86"/>
              <w:ind w:left="4950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公章</w:t>
            </w:r>
          </w:p>
          <w:p>
            <w:pPr>
              <w:pStyle w:val="15"/>
              <w:tabs>
                <w:tab w:val="left" w:pos="4769"/>
                <w:tab w:val="left" w:pos="5384"/>
                <w:tab w:val="left" w:pos="5999"/>
              </w:tabs>
              <w:spacing w:before="147"/>
              <w:ind w:left="60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5"/>
                <w:sz w:val="19"/>
              </w:rPr>
              <w:t>单位负责人签名:</w:t>
            </w:r>
            <w:r>
              <w:rPr>
                <w:rFonts w:hint="eastAsia" w:ascii="仿宋" w:eastAsia="仿宋"/>
                <w:w w:val="105"/>
                <w:sz w:val="19"/>
              </w:rPr>
              <w:tab/>
            </w:r>
            <w:r>
              <w:rPr>
                <w:rFonts w:hint="eastAsia" w:ascii="仿宋" w:eastAsia="仿宋"/>
                <w:w w:val="105"/>
                <w:sz w:val="19"/>
              </w:rPr>
              <w:t>年</w:t>
            </w:r>
            <w:r>
              <w:rPr>
                <w:rFonts w:hint="eastAsia" w:ascii="仿宋" w:eastAsia="仿宋"/>
                <w:w w:val="105"/>
                <w:sz w:val="19"/>
              </w:rPr>
              <w:tab/>
            </w:r>
            <w:r>
              <w:rPr>
                <w:rFonts w:hint="eastAsia" w:ascii="仿宋" w:eastAsia="仿宋"/>
                <w:w w:val="105"/>
                <w:sz w:val="19"/>
              </w:rPr>
              <w:t>月</w:t>
            </w:r>
            <w:r>
              <w:rPr>
                <w:rFonts w:hint="eastAsia" w:ascii="仿宋" w:eastAsia="仿宋"/>
                <w:w w:val="105"/>
                <w:sz w:val="19"/>
              </w:rPr>
              <w:tab/>
            </w:r>
            <w:r>
              <w:rPr>
                <w:rFonts w:hint="eastAsia" w:ascii="仿宋" w:eastAsia="仿宋"/>
                <w:w w:val="105"/>
                <w:sz w:val="19"/>
              </w:rPr>
              <w:t>日</w:t>
            </w:r>
          </w:p>
        </w:tc>
        <w:tc>
          <w:tcPr>
            <w:tcW w:w="82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8" w:type="dxa"/>
            <w:gridSpan w:val="3"/>
            <w:vMerge w:val="continue"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6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" w:type="dxa"/>
            <w:vMerge w:val="continue"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" w:hRule="atLeast"/>
        </w:trPr>
        <w:tc>
          <w:tcPr>
            <w:tcW w:w="6239" w:type="dxa"/>
            <w:gridSpan w:val="14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26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68" w:type="dxa"/>
            <w:gridSpan w:val="3"/>
            <w:tcBorders>
              <w:top w:val="nil"/>
              <w:right w:val="nil"/>
            </w:tcBorders>
          </w:tcPr>
          <w:p>
            <w:pPr>
              <w:pStyle w:val="15"/>
              <w:spacing w:before="9"/>
              <w:rPr>
                <w:sz w:val="25"/>
              </w:rPr>
            </w:pPr>
          </w:p>
          <w:p>
            <w:pPr>
              <w:pStyle w:val="15"/>
              <w:ind w:left="15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单位负责人签名:</w:t>
            </w:r>
          </w:p>
        </w:tc>
        <w:tc>
          <w:tcPr>
            <w:tcW w:w="616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6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21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1" w:type="dxa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" w:type="dxa"/>
            <w:tcBorders>
              <w:top w:val="nil"/>
              <w:left w:val="nil"/>
            </w:tcBorders>
          </w:tcPr>
          <w:p>
            <w:pPr>
              <w:pStyle w:val="15"/>
              <w:spacing w:before="9"/>
              <w:rPr>
                <w:sz w:val="25"/>
              </w:rPr>
            </w:pPr>
          </w:p>
          <w:p>
            <w:pPr>
              <w:pStyle w:val="15"/>
              <w:ind w:left="-2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2"/>
                <w:sz w:val="19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2643" w:type="dxa"/>
            <w:gridSpan w:val="4"/>
            <w:vMerge w:val="restart"/>
          </w:tcPr>
          <w:p>
            <w:pPr>
              <w:pStyle w:val="15"/>
              <w:spacing w:before="5"/>
              <w:rPr>
                <w:sz w:val="24"/>
              </w:rPr>
            </w:pPr>
          </w:p>
          <w:p>
            <w:pPr>
              <w:pStyle w:val="15"/>
              <w:ind w:left="435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专业学科组评审情况</w:t>
            </w:r>
          </w:p>
        </w:tc>
        <w:tc>
          <w:tcPr>
            <w:tcW w:w="723" w:type="dxa"/>
            <w:gridSpan w:val="2"/>
          </w:tcPr>
          <w:p>
            <w:pPr>
              <w:pStyle w:val="15"/>
              <w:spacing w:line="239" w:lineRule="exact"/>
              <w:ind w:right="65"/>
              <w:jc w:val="right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学科组</w:t>
            </w:r>
          </w:p>
          <w:p>
            <w:pPr>
              <w:pStyle w:val="15"/>
              <w:spacing w:line="206" w:lineRule="exact"/>
              <w:ind w:right="155"/>
              <w:jc w:val="right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人数</w:t>
            </w:r>
          </w:p>
        </w:tc>
        <w:tc>
          <w:tcPr>
            <w:tcW w:w="709" w:type="dxa"/>
            <w:gridSpan w:val="3"/>
          </w:tcPr>
          <w:p>
            <w:pPr>
              <w:pStyle w:val="15"/>
              <w:spacing w:line="239" w:lineRule="exact"/>
              <w:ind w:left="42" w:right="42"/>
              <w:jc w:val="center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到会人</w:t>
            </w:r>
          </w:p>
          <w:p>
            <w:pPr>
              <w:pStyle w:val="15"/>
              <w:spacing w:line="206" w:lineRule="exact"/>
              <w:jc w:val="center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w w:val="102"/>
                <w:sz w:val="19"/>
              </w:rPr>
              <w:t>数</w:t>
            </w:r>
          </w:p>
        </w:tc>
        <w:tc>
          <w:tcPr>
            <w:tcW w:w="722" w:type="dxa"/>
            <w:gridSpan w:val="3"/>
          </w:tcPr>
          <w:p>
            <w:pPr>
              <w:pStyle w:val="15"/>
              <w:spacing w:before="117"/>
              <w:ind w:left="50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同意票</w:t>
            </w:r>
          </w:p>
        </w:tc>
        <w:tc>
          <w:tcPr>
            <w:tcW w:w="1442" w:type="dxa"/>
            <w:gridSpan w:val="2"/>
          </w:tcPr>
          <w:p>
            <w:pPr>
              <w:pStyle w:val="15"/>
              <w:spacing w:before="117"/>
              <w:ind w:left="318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不同意票</w:t>
            </w:r>
          </w:p>
        </w:tc>
        <w:tc>
          <w:tcPr>
            <w:tcW w:w="2868" w:type="dxa"/>
            <w:gridSpan w:val="3"/>
            <w:vMerge w:val="restart"/>
          </w:tcPr>
          <w:p>
            <w:pPr>
              <w:pStyle w:val="15"/>
              <w:spacing w:before="5"/>
              <w:rPr>
                <w:sz w:val="24"/>
              </w:rPr>
            </w:pPr>
          </w:p>
          <w:p>
            <w:pPr>
              <w:pStyle w:val="15"/>
              <w:ind w:left="736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评委会评审结果</w:t>
            </w:r>
          </w:p>
        </w:tc>
        <w:tc>
          <w:tcPr>
            <w:tcW w:w="1442" w:type="dxa"/>
            <w:gridSpan w:val="2"/>
          </w:tcPr>
          <w:p>
            <w:pPr>
              <w:pStyle w:val="15"/>
              <w:spacing w:before="117"/>
              <w:ind w:left="208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评委会人数</w:t>
            </w:r>
          </w:p>
        </w:tc>
        <w:tc>
          <w:tcPr>
            <w:tcW w:w="1863" w:type="dxa"/>
            <w:gridSpan w:val="3"/>
          </w:tcPr>
          <w:p>
            <w:pPr>
              <w:pStyle w:val="15"/>
              <w:spacing w:before="117"/>
              <w:ind w:left="521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到会人数</w:t>
            </w:r>
          </w:p>
        </w:tc>
        <w:tc>
          <w:tcPr>
            <w:tcW w:w="901" w:type="dxa"/>
          </w:tcPr>
          <w:p>
            <w:pPr>
              <w:pStyle w:val="15"/>
              <w:spacing w:before="117"/>
              <w:ind w:left="13" w:right="57"/>
              <w:jc w:val="center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同意票</w:t>
            </w:r>
          </w:p>
        </w:tc>
        <w:tc>
          <w:tcPr>
            <w:tcW w:w="1082" w:type="dxa"/>
            <w:gridSpan w:val="2"/>
          </w:tcPr>
          <w:p>
            <w:pPr>
              <w:pStyle w:val="15"/>
              <w:spacing w:before="117"/>
              <w:ind w:left="127"/>
              <w:rPr>
                <w:rFonts w:hint="eastAsia" w:ascii="仿宋" w:eastAsia="仿宋"/>
                <w:sz w:val="19"/>
              </w:rPr>
            </w:pPr>
            <w:r>
              <w:rPr>
                <w:rFonts w:hint="eastAsia" w:ascii="仿宋" w:eastAsia="仿宋"/>
                <w:sz w:val="19"/>
              </w:rPr>
              <w:t>不同意票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643" w:type="dxa"/>
            <w:gridSpan w:val="4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23" w:type="dxa"/>
            <w:gridSpan w:val="2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709" w:type="dxa"/>
            <w:gridSpan w:val="3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722" w:type="dxa"/>
            <w:gridSpan w:val="3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1442" w:type="dxa"/>
            <w:gridSpan w:val="2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2868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42" w:type="dxa"/>
            <w:gridSpan w:val="2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1863" w:type="dxa"/>
            <w:gridSpan w:val="3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901" w:type="dxa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1082" w:type="dxa"/>
            <w:gridSpan w:val="2"/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spacing w:before="134" w:line="237" w:lineRule="auto"/>
        <w:ind w:left="140" w:right="250"/>
        <w:jc w:val="both"/>
      </w:pPr>
      <w:r>
        <w:rPr>
          <w:spacing w:val="10"/>
        </w:rPr>
        <w:t>说明：</w:t>
      </w:r>
      <w:r>
        <w:t>1</w:t>
      </w:r>
      <w:r>
        <w:rPr>
          <w:spacing w:val="7"/>
        </w:rPr>
        <w:t xml:space="preserve"> 、此表由申报人填写后用</w:t>
      </w:r>
      <w:r>
        <w:t>A</w:t>
      </w:r>
      <w:r>
        <w:rPr>
          <w:spacing w:val="-38"/>
        </w:rPr>
        <w:t xml:space="preserve"> </w:t>
      </w:r>
      <w:r>
        <w:t>3</w:t>
      </w:r>
      <w:r>
        <w:rPr>
          <w:spacing w:val="7"/>
        </w:rPr>
        <w:t xml:space="preserve"> 纸单面打印，经单位审核盖章</w:t>
      </w:r>
      <w:r>
        <w:rPr>
          <w:spacing w:val="15"/>
        </w:rPr>
        <w:t>（高级一式</w:t>
      </w:r>
      <w:r>
        <w:rPr>
          <w:spacing w:val="11"/>
        </w:rPr>
        <w:t>20</w:t>
      </w:r>
      <w:r>
        <w:rPr>
          <w:spacing w:val="6"/>
        </w:rPr>
        <w:t xml:space="preserve"> 份、中级一式</w:t>
      </w:r>
      <w:r>
        <w:rPr>
          <w:spacing w:val="11"/>
        </w:rPr>
        <w:t>15</w:t>
      </w:r>
      <w:r>
        <w:rPr>
          <w:spacing w:val="6"/>
        </w:rPr>
        <w:t xml:space="preserve"> 份、初级一式</w:t>
      </w:r>
      <w:r>
        <w:rPr>
          <w:spacing w:val="11"/>
        </w:rPr>
        <w:t>10</w:t>
      </w:r>
      <w:r>
        <w:rPr>
          <w:spacing w:val="3"/>
        </w:rPr>
        <w:t xml:space="preserve"> 份，其中</w:t>
      </w:r>
      <w:r>
        <w:t>1</w:t>
      </w:r>
      <w:r>
        <w:rPr>
          <w:spacing w:val="6"/>
        </w:rPr>
        <w:t xml:space="preserve"> 份原件；评委会另有要求的按其</w:t>
      </w:r>
      <w:r>
        <w:rPr>
          <w:spacing w:val="15"/>
        </w:rPr>
        <w:t>要求提交）送相应评委会办公室。</w:t>
      </w:r>
      <w:r>
        <w:t>2</w:t>
      </w:r>
      <w:r>
        <w:rPr>
          <w:spacing w:val="7"/>
        </w:rPr>
        <w:t xml:space="preserve"> 、“现职称取得方式”指评审、考核认定、考试。</w:t>
      </w:r>
      <w:r>
        <w:t>3</w:t>
      </w:r>
      <w:r>
        <w:rPr>
          <w:spacing w:val="7"/>
        </w:rPr>
        <w:t xml:space="preserve"> 、单位审核评价意见字数不少于</w:t>
      </w:r>
      <w:r>
        <w:rPr>
          <w:spacing w:val="14"/>
        </w:rPr>
        <w:t>150</w:t>
      </w:r>
      <w:r>
        <w:rPr>
          <w:spacing w:val="-2"/>
        </w:rPr>
        <w:t xml:space="preserve"> 字。</w:t>
      </w:r>
      <w:r>
        <w:t>4</w:t>
      </w:r>
      <w:r>
        <w:rPr>
          <w:spacing w:val="6"/>
        </w:rPr>
        <w:t xml:space="preserve"> 、此表供评委会评审时了</w:t>
      </w:r>
      <w:r>
        <w:rPr>
          <w:spacing w:val="14"/>
        </w:rPr>
        <w:t>解申报人基本情况之用，评审结束后评委会办公室应将本表原件填上评审结果，并按职称审批、发证表名单顺序装订上报职称审核确认单位备查。</w:t>
      </w:r>
    </w:p>
    <w:p>
      <w:pPr>
        <w:spacing w:before="4" w:line="240" w:lineRule="auto"/>
        <w:rPr>
          <w:b/>
          <w:sz w:val="20"/>
        </w:rPr>
      </w:pPr>
    </w:p>
    <w:p>
      <w:pPr>
        <w:pStyle w:val="9"/>
        <w:tabs>
          <w:tab w:val="left" w:pos="889"/>
          <w:tab w:val="left" w:pos="10789"/>
          <w:tab w:val="left" w:pos="11509"/>
          <w:tab w:val="left" w:pos="12229"/>
        </w:tabs>
        <w:ind w:left="410"/>
        <w:rPr>
          <w:rFonts w:hint="eastAsia" w:ascii="仿宋" w:eastAsia="仿宋"/>
        </w:rPr>
      </w:pPr>
      <w:r>
        <w:rPr>
          <w:rFonts w:hint="eastAsia" w:ascii="仿宋" w:eastAsia="仿宋"/>
        </w:rPr>
        <w:t>(</w:t>
      </w:r>
      <w:r>
        <w:rPr>
          <w:rFonts w:hint="eastAsia" w:ascii="仿宋" w:eastAsia="仿宋"/>
        </w:rPr>
        <w:tab/>
      </w:r>
      <w:r>
        <w:rPr>
          <w:rFonts w:hint="eastAsia" w:ascii="仿宋" w:eastAsia="仿宋"/>
        </w:rPr>
        <w:t>)评委会公章：</w:t>
      </w:r>
      <w:r>
        <w:rPr>
          <w:rFonts w:hint="eastAsia" w:ascii="仿宋" w:eastAsia="仿宋"/>
        </w:rPr>
        <w:tab/>
      </w:r>
      <w:r>
        <w:rPr>
          <w:rFonts w:hint="eastAsia" w:ascii="仿宋" w:eastAsia="仿宋"/>
        </w:rPr>
        <w:t>年</w:t>
      </w:r>
      <w:r>
        <w:rPr>
          <w:rFonts w:hint="eastAsia" w:ascii="仿宋" w:eastAsia="仿宋"/>
        </w:rPr>
        <w:tab/>
      </w:r>
      <w:r>
        <w:rPr>
          <w:rFonts w:hint="eastAsia" w:ascii="仿宋" w:eastAsia="仿宋"/>
        </w:rPr>
        <w:t>月</w:t>
      </w:r>
      <w:r>
        <w:rPr>
          <w:rFonts w:hint="eastAsia" w:ascii="仿宋" w:eastAsia="仿宋"/>
        </w:rPr>
        <w:tab/>
      </w:r>
      <w:r>
        <w:rPr>
          <w:rFonts w:hint="eastAsia" w:ascii="仿宋" w:eastAsia="仿宋"/>
        </w:rPr>
        <w:t>日</w:t>
      </w:r>
    </w:p>
    <w:p>
      <w:pPr>
        <w:spacing w:after="0"/>
        <w:rPr>
          <w:rFonts w:hint="eastAsia" w:ascii="仿宋" w:eastAsia="仿宋"/>
        </w:rPr>
        <w:sectPr>
          <w:pgSz w:w="16840" w:h="23820"/>
          <w:pgMar w:top="180" w:right="1000" w:bottom="280" w:left="1240" w:header="720" w:footer="720" w:gutter="0"/>
          <w:cols w:space="720" w:num="1"/>
        </w:sectPr>
      </w:pPr>
    </w:p>
    <w:p>
      <w:pPr>
        <w:pStyle w:val="3"/>
        <w:rPr>
          <w:rFonts w:ascii="仿宋"/>
          <w:b w:val="0"/>
          <w:sz w:val="20"/>
        </w:rPr>
      </w:pPr>
    </w:p>
    <w:p>
      <w:pPr>
        <w:pStyle w:val="3"/>
        <w:spacing w:before="3"/>
        <w:rPr>
          <w:rFonts w:ascii="仿宋"/>
          <w:b w:val="0"/>
          <w:sz w:val="14"/>
        </w:rPr>
      </w:pPr>
    </w:p>
    <w:p>
      <w:pPr>
        <w:pStyle w:val="10"/>
        <w:ind w:right="888"/>
      </w:pPr>
      <w:r>
        <w:t>申报评审（表四）</w:t>
      </w:r>
    </w:p>
    <w:p>
      <w:pPr>
        <w:spacing w:before="9" w:line="240" w:lineRule="auto"/>
        <w:rPr>
          <w:sz w:val="8"/>
        </w:rPr>
      </w:pPr>
    </w:p>
    <w:p>
      <w:pPr>
        <w:spacing w:before="67"/>
        <w:ind w:left="730" w:right="0" w:firstLine="0"/>
        <w:jc w:val="left"/>
        <w:rPr>
          <w:rFonts w:hint="eastAsia" w:eastAsia="宋体"/>
          <w:b/>
          <w:sz w:val="24"/>
          <w:lang w:eastAsia="zh-CN"/>
        </w:rPr>
      </w:pPr>
      <w:r>
        <w:pict>
          <v:group id="_x0000_s1040" o:spid="_x0000_s1040" o:spt="203" style="position:absolute;left:0pt;margin-left:376.85pt;margin-top:23.95pt;height:70.5pt;width:160.5pt;mso-position-horizontal-relative:page;mso-wrap-distance-bottom:0pt;mso-wrap-distance-top:0pt;z-index:-251654144;mso-width-relative:page;mso-height-relative:page;" coordorigin="7538,480" coordsize="3210,1410">
            <o:lock v:ext="edit"/>
            <v:shape id="_x0000_s1041" o:spid="_x0000_s1041" o:spt="202" type="#_x0000_t202" style="position:absolute;left:8280;top:487;height:1395;width:2460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>
                    <w:pPr>
                      <w:spacing w:before="82"/>
                      <w:ind w:left="22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-12"/>
                        <w:sz w:val="21"/>
                      </w:rPr>
                      <w:t xml:space="preserve">系列： </w:t>
                    </w:r>
                    <w:r>
                      <w:rPr>
                        <w:sz w:val="18"/>
                      </w:rPr>
                      <w:t>工程技术人才</w:t>
                    </w:r>
                  </w:p>
                  <w:p>
                    <w:pPr>
                      <w:spacing w:before="4" w:line="240" w:lineRule="auto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22" w:right="0" w:firstLine="0"/>
                      <w:jc w:val="left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spacing w:val="-12"/>
                        <w:sz w:val="21"/>
                      </w:rPr>
                      <w:t xml:space="preserve">专业： </w:t>
                    </w:r>
                    <w:r>
                      <w:rPr>
                        <w:sz w:val="18"/>
                      </w:rPr>
                      <w:t>生产应用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（示例）</w:t>
                    </w:r>
                  </w:p>
                  <w:p>
                    <w:pPr>
                      <w:spacing w:before="4" w:line="240" w:lineRule="auto"/>
                      <w:rPr>
                        <w:sz w:val="15"/>
                      </w:rPr>
                    </w:pPr>
                  </w:p>
                  <w:p>
                    <w:pPr>
                      <w:spacing w:before="0"/>
                      <w:ind w:left="22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2"/>
                        <w:w w:val="95"/>
                        <w:sz w:val="21"/>
                      </w:rPr>
                      <w:t xml:space="preserve">职称： </w:t>
                    </w:r>
                    <w:r>
                      <w:rPr>
                        <w:w w:val="95"/>
                        <w:sz w:val="18"/>
                      </w:rPr>
                      <w:t>副高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（示例）</w:t>
                    </w:r>
                  </w:p>
                </w:txbxContent>
              </v:textbox>
            </v:shape>
            <v:shape id="_x0000_s1042" o:spid="_x0000_s1042" o:spt="202" type="#_x0000_t202" style="position:absolute;left:7545;top:487;height:1395;width:735;" filled="f" stroked="t" coordsize="21600,21600">
              <v:path/>
              <v:fill on="f" focussize="0,0"/>
              <v:stroke color="#000000"/>
              <v:imagedata o:title=""/>
              <o:lock v:ext="edit"/>
              <v:textbox inset="0mm,0mm,0mm,0mm">
                <w:txbxContent>
                  <w:p>
                    <w:pPr>
                      <w:spacing w:before="0" w:line="240" w:lineRule="auto"/>
                      <w:rPr>
                        <w:b/>
                        <w:sz w:val="20"/>
                      </w:rPr>
                    </w:pPr>
                  </w:p>
                  <w:p>
                    <w:pPr>
                      <w:spacing w:before="2" w:line="240" w:lineRule="auto"/>
                      <w:rPr>
                        <w:b/>
                        <w:sz w:val="15"/>
                      </w:rPr>
                    </w:pPr>
                  </w:p>
                  <w:p>
                    <w:pPr>
                      <w:spacing w:before="0" w:line="213" w:lineRule="auto"/>
                      <w:ind w:left="247" w:right="260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申报</w:t>
                    </w:r>
                  </w:p>
                </w:txbxContent>
              </v:textbox>
            </v:shape>
            <w10:wrap type="topAndBottom"/>
          </v:group>
        </w:pict>
      </w:r>
      <w:r>
        <w:rPr>
          <w:b/>
          <w:spacing w:val="13"/>
          <w:w w:val="95"/>
          <w:sz w:val="24"/>
        </w:rPr>
        <w:t>职称申报材料之</w:t>
      </w:r>
      <w:r>
        <w:rPr>
          <w:rFonts w:hint="eastAsia"/>
          <w:b/>
          <w:spacing w:val="13"/>
          <w:w w:val="95"/>
          <w:sz w:val="24"/>
          <w:lang w:eastAsia="zh-CN"/>
        </w:rPr>
        <w:t>三</w:t>
      </w: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8" w:line="240" w:lineRule="auto"/>
        <w:rPr>
          <w:b/>
          <w:sz w:val="22"/>
        </w:rPr>
      </w:pPr>
    </w:p>
    <w:p>
      <w:pPr>
        <w:spacing w:before="48"/>
        <w:ind w:left="0" w:right="158" w:firstLine="0"/>
        <w:jc w:val="center"/>
        <w:rPr>
          <w:b/>
          <w:sz w:val="40"/>
        </w:rPr>
      </w:pPr>
      <w:r>
        <w:rPr>
          <w:b/>
          <w:spacing w:val="12"/>
          <w:sz w:val="40"/>
        </w:rPr>
        <w:t>证书、证明材料</w:t>
      </w:r>
    </w:p>
    <w:p>
      <w:pPr>
        <w:spacing w:before="0" w:line="240" w:lineRule="auto"/>
        <w:rPr>
          <w:b/>
          <w:sz w:val="40"/>
        </w:rPr>
      </w:pPr>
    </w:p>
    <w:p>
      <w:pPr>
        <w:spacing w:before="1" w:line="240" w:lineRule="auto"/>
        <w:rPr>
          <w:b/>
          <w:sz w:val="57"/>
        </w:rPr>
      </w:pPr>
    </w:p>
    <w:p>
      <w:pPr>
        <w:spacing w:before="0" w:line="225" w:lineRule="auto"/>
        <w:ind w:left="1480" w:right="2103" w:firstLine="900"/>
        <w:jc w:val="left"/>
        <w:rPr>
          <w:sz w:val="36"/>
        </w:rPr>
      </w:pPr>
      <w:r>
        <w:rPr>
          <w:spacing w:val="-1"/>
          <w:sz w:val="36"/>
        </w:rPr>
        <w:t>一、按照每页要求将身份证、户口</w:t>
      </w:r>
      <w:r>
        <w:rPr>
          <w:sz w:val="36"/>
        </w:rPr>
        <w:t>本有关材料复印件粘贴在相应位置；</w:t>
      </w:r>
    </w:p>
    <w:p>
      <w:pPr>
        <w:spacing w:before="0" w:line="240" w:lineRule="auto"/>
        <w:rPr>
          <w:sz w:val="36"/>
        </w:rPr>
      </w:pPr>
    </w:p>
    <w:p>
      <w:pPr>
        <w:spacing w:before="0"/>
        <w:ind w:left="2380" w:right="0" w:firstLine="0"/>
        <w:jc w:val="left"/>
        <w:rPr>
          <w:sz w:val="36"/>
        </w:rPr>
      </w:pPr>
      <w:r>
        <w:rPr>
          <w:sz w:val="36"/>
        </w:rPr>
        <w:t>二、一式一份，合订。</w:t>
      </w:r>
    </w:p>
    <w:p>
      <w:pPr>
        <w:spacing w:before="0" w:line="240" w:lineRule="auto"/>
        <w:rPr>
          <w:sz w:val="36"/>
        </w:rPr>
      </w:pPr>
    </w:p>
    <w:p>
      <w:pPr>
        <w:spacing w:before="0" w:line="240" w:lineRule="auto"/>
        <w:rPr>
          <w:sz w:val="36"/>
        </w:rPr>
      </w:pPr>
    </w:p>
    <w:p>
      <w:pPr>
        <w:pStyle w:val="6"/>
        <w:spacing w:before="251" w:line="453" w:lineRule="auto"/>
        <w:ind w:left="2710" w:right="6453"/>
      </w:pPr>
      <w:r>
        <w:rPr>
          <w:spacing w:val="-1"/>
        </w:rPr>
        <w:t>姓名单位</w:t>
      </w:r>
    </w:p>
    <w:p>
      <w:pPr>
        <w:spacing w:before="0" w:line="240" w:lineRule="auto"/>
        <w:rPr>
          <w:sz w:val="36"/>
        </w:rPr>
      </w:pPr>
    </w:p>
    <w:p>
      <w:pPr>
        <w:tabs>
          <w:tab w:val="left" w:pos="5874"/>
        </w:tabs>
        <w:spacing w:before="261" w:line="552" w:lineRule="auto"/>
        <w:ind w:left="1480" w:right="1803" w:firstLine="0"/>
        <w:jc w:val="left"/>
        <w:rPr>
          <w:sz w:val="31"/>
        </w:rPr>
      </w:pPr>
      <w:r>
        <w:rPr>
          <w:sz w:val="31"/>
        </w:rPr>
        <w:t>材料核对人（签章）：</w:t>
      </w:r>
      <w:r>
        <w:rPr>
          <w:sz w:val="31"/>
        </w:rPr>
        <w:tab/>
      </w:r>
      <w:r>
        <w:rPr>
          <w:sz w:val="31"/>
        </w:rPr>
        <w:t>审核部门盖章：</w:t>
      </w:r>
      <w:r>
        <w:rPr>
          <w:spacing w:val="-152"/>
          <w:sz w:val="31"/>
        </w:rPr>
        <w:t xml:space="preserve"> </w:t>
      </w:r>
      <w:r>
        <w:rPr>
          <w:sz w:val="31"/>
        </w:rPr>
        <w:t>核对时间：</w:t>
      </w:r>
    </w:p>
    <w:p>
      <w:pPr>
        <w:spacing w:after="0" w:line="552" w:lineRule="auto"/>
        <w:jc w:val="left"/>
        <w:rPr>
          <w:sz w:val="31"/>
        </w:rPr>
        <w:sectPr>
          <w:pgSz w:w="11910" w:h="16840"/>
          <w:pgMar w:top="180" w:right="980" w:bottom="280" w:left="1040" w:header="720" w:footer="720" w:gutter="0"/>
          <w:cols w:space="720" w:num="1"/>
        </w:sectPr>
      </w:pPr>
    </w:p>
    <w:p>
      <w:pPr>
        <w:spacing w:before="0" w:line="240" w:lineRule="auto"/>
        <w:rPr>
          <w:b/>
          <w:sz w:val="32"/>
        </w:rPr>
      </w:pPr>
    </w:p>
    <w:p>
      <w:pPr>
        <w:spacing w:before="2" w:line="240" w:lineRule="auto"/>
        <w:rPr>
          <w:b/>
          <w:sz w:val="41"/>
        </w:rPr>
      </w:pPr>
    </w:p>
    <w:p>
      <w:pPr>
        <w:tabs>
          <w:tab w:val="left" w:pos="1424"/>
        </w:tabs>
        <w:spacing w:before="0"/>
        <w:ind w:left="0" w:right="143" w:firstLine="0"/>
        <w:jc w:val="center"/>
        <w:rPr>
          <w:sz w:val="34"/>
        </w:rPr>
      </w:pPr>
      <w:r>
        <w:rPr>
          <w:sz w:val="34"/>
        </w:rPr>
        <w:t>说</w:t>
      </w:r>
      <w:r>
        <w:rPr>
          <w:sz w:val="34"/>
        </w:rPr>
        <w:tab/>
      </w:r>
      <w:r>
        <w:rPr>
          <w:sz w:val="34"/>
        </w:rPr>
        <w:t>明</w:t>
      </w:r>
    </w:p>
    <w:p>
      <w:pPr>
        <w:spacing w:before="0" w:line="240" w:lineRule="auto"/>
        <w:rPr>
          <w:sz w:val="34"/>
        </w:rPr>
      </w:pPr>
    </w:p>
    <w:p>
      <w:pPr>
        <w:spacing w:before="6" w:line="240" w:lineRule="auto"/>
        <w:rPr>
          <w:sz w:val="36"/>
        </w:rPr>
      </w:pPr>
    </w:p>
    <w:p>
      <w:pPr>
        <w:spacing w:before="0" w:line="225" w:lineRule="auto"/>
        <w:ind w:left="1480" w:right="2073" w:firstLine="495"/>
        <w:jc w:val="left"/>
        <w:rPr>
          <w:sz w:val="31"/>
        </w:rPr>
      </w:pPr>
      <w:r>
        <w:rPr>
          <w:sz w:val="31"/>
        </w:rPr>
        <w:t>1、各类证书、证明材料必须分类贴在方框内，如面积超出方框时，应在框内对齐。</w:t>
      </w:r>
    </w:p>
    <w:p>
      <w:pPr>
        <w:spacing w:before="11" w:line="240" w:lineRule="auto"/>
        <w:rPr>
          <w:sz w:val="24"/>
        </w:rPr>
      </w:pPr>
    </w:p>
    <w:p>
      <w:pPr>
        <w:spacing w:before="0" w:line="225" w:lineRule="auto"/>
        <w:ind w:left="1480" w:right="2073" w:firstLine="495"/>
        <w:jc w:val="left"/>
        <w:rPr>
          <w:sz w:val="31"/>
        </w:rPr>
      </w:pPr>
      <w:r>
        <w:rPr>
          <w:sz w:val="31"/>
        </w:rPr>
        <w:t>2、凡提供的复印件，应由验证人验证后签名并加盖审核部门公章。</w:t>
      </w:r>
    </w:p>
    <w:p>
      <w:pPr>
        <w:spacing w:before="11" w:line="240" w:lineRule="auto"/>
        <w:rPr>
          <w:sz w:val="24"/>
        </w:rPr>
      </w:pPr>
    </w:p>
    <w:p>
      <w:pPr>
        <w:spacing w:before="0" w:line="225" w:lineRule="auto"/>
        <w:ind w:left="1480" w:right="2373" w:firstLine="495"/>
        <w:jc w:val="left"/>
        <w:rPr>
          <w:sz w:val="31"/>
        </w:rPr>
      </w:pPr>
      <w:r>
        <w:rPr>
          <w:sz w:val="31"/>
        </w:rPr>
        <w:t>3、此表纸张规格为A4，双面印制，其结构、字体、字号不予改变。</w:t>
      </w:r>
    </w:p>
    <w:p>
      <w:pPr>
        <w:spacing w:after="0" w:line="225" w:lineRule="auto"/>
        <w:jc w:val="left"/>
        <w:rPr>
          <w:sz w:val="31"/>
        </w:rPr>
        <w:sectPr>
          <w:pgSz w:w="11910" w:h="16840"/>
          <w:pgMar w:top="1120" w:right="980" w:bottom="280" w:left="1040" w:header="720" w:footer="720" w:gutter="0"/>
          <w:cols w:space="720" w:num="1"/>
        </w:sectPr>
      </w:pPr>
    </w:p>
    <w:p>
      <w:pPr>
        <w:pStyle w:val="7"/>
        <w:spacing w:before="42"/>
      </w:pPr>
      <w:r>
        <w:rPr>
          <w:spacing w:val="13"/>
        </w:rPr>
        <w:t>身份证、户口本复印件</w:t>
      </w:r>
    </w:p>
    <w:p>
      <w:pPr>
        <w:spacing w:before="0" w:line="240" w:lineRule="auto"/>
        <w:rPr>
          <w:b/>
          <w:sz w:val="20"/>
        </w:rPr>
      </w:pPr>
    </w:p>
    <w:p>
      <w:pPr>
        <w:spacing w:before="211"/>
        <w:ind w:left="1480" w:right="0" w:firstLine="0"/>
        <w:jc w:val="left"/>
        <w:rPr>
          <w:sz w:val="24"/>
        </w:rPr>
      </w:pPr>
      <w:r>
        <w:pict>
          <v:group id="_x0000_s1046" o:spid="_x0000_s1046" o:spt="203" style="position:absolute;left:0pt;margin-left:53.6pt;margin-top:-3.3pt;height:563.25pt;width:483.75pt;mso-position-horizontal-relative:page;z-index:-251656192;mso-width-relative:page;mso-height-relative:page;" coordorigin="1073,-66" coordsize="9675,11265">
            <o:lock v:ext="edit"/>
            <v:shape id="_x0000_s1047" o:spid="_x0000_s1047" style="position:absolute;left:1080;top:-59;height:11250;width:9660;" filled="f" stroked="t" coordorigin="1080,0" coordsize="9660,11191" path="m1080,-59l2490,-59m1080,-59l1080,11191m1080,11191l2490,11191m2490,-59l2490,11191m2490,-59l3570,-59m2490,-59l2490,226m3570,-59l4500,-59m4500,-59l5880,-59m5880,-59l6885,-59m6885,-59l7545,-59m7545,-59l8280,-59m8280,-59l8970,-59m8970,-59l10740,-59e">
              <v:path arrowok="t"/>
              <v:fill on="f" focussize="0,0"/>
              <v:stroke color="#000000"/>
              <v:imagedata o:title=""/>
              <o:lock v:ext="edit"/>
            </v:shape>
            <v:shape id="_x0000_s1048" o:spid="_x0000_s1048" style="position:absolute;left:2490;top:-59;height:10260;width:8250;" filled="f" stroked="t" coordorigin="2490,0" coordsize="8250,10201" path="m10740,-59l10740,10201m2490,226l2490,10201e">
              <v:path arrowok="t"/>
              <v:fill on="f" focussize="0,0"/>
              <v:stroke color="#000000"/>
              <v:imagedata o:title=""/>
              <o:lock v:ext="edit"/>
            </v:shape>
            <v:shape id="_x0000_s1049" o:spid="_x0000_s1049" style="position:absolute;left:2490;top:10201;height:990;width:8250;" filled="f" stroked="t" coordorigin="2490,10201" coordsize="8250,990" path="m2490,10201l2490,10666m10740,10201l10740,10666m2490,10666l2490,11191m2490,11191l3570,11191m3570,11191l4500,11191m4500,11191l5880,11191m5880,11191l6885,11191m6885,11191l7545,11191m7545,11191l10740,11191m10740,10666l10740,11191e">
              <v:path arrowok="t"/>
              <v:fill on="f" focussize="0,0"/>
              <v:stroke color="#000000"/>
              <v:imagedata o:title=""/>
              <o:lock v:ext="edit"/>
            </v:shape>
          </v:group>
        </w:pict>
      </w:r>
      <w:r>
        <w:rPr>
          <w:sz w:val="24"/>
        </w:rPr>
        <w:t>需要对身份证明进行说明的，请在下面填写：</w:t>
      </w: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pStyle w:val="4"/>
        <w:spacing w:before="205"/>
      </w:pPr>
      <w:r>
        <w:rPr>
          <w:w w:val="101"/>
        </w:rPr>
        <w:t>粘</w:t>
      </w:r>
    </w:p>
    <w:p>
      <w:pPr>
        <w:spacing w:before="0" w:line="240" w:lineRule="auto"/>
        <w:rPr>
          <w:sz w:val="40"/>
        </w:rPr>
      </w:pPr>
    </w:p>
    <w:p>
      <w:pPr>
        <w:spacing w:before="0" w:line="240" w:lineRule="auto"/>
        <w:rPr>
          <w:sz w:val="40"/>
        </w:rPr>
      </w:pPr>
    </w:p>
    <w:p>
      <w:pPr>
        <w:spacing w:before="0" w:line="240" w:lineRule="auto"/>
        <w:rPr>
          <w:sz w:val="40"/>
        </w:rPr>
      </w:pPr>
    </w:p>
    <w:p>
      <w:pPr>
        <w:spacing w:before="0" w:line="240" w:lineRule="auto"/>
        <w:rPr>
          <w:sz w:val="40"/>
        </w:rPr>
      </w:pPr>
    </w:p>
    <w:p>
      <w:pPr>
        <w:spacing w:before="0" w:line="240" w:lineRule="auto"/>
        <w:rPr>
          <w:sz w:val="40"/>
        </w:rPr>
      </w:pPr>
    </w:p>
    <w:p>
      <w:pPr>
        <w:spacing w:before="9" w:line="240" w:lineRule="auto"/>
        <w:rPr>
          <w:sz w:val="59"/>
        </w:rPr>
      </w:pPr>
    </w:p>
    <w:p>
      <w:pPr>
        <w:spacing w:before="1"/>
        <w:ind w:left="535" w:right="0" w:firstLine="0"/>
        <w:jc w:val="left"/>
        <w:rPr>
          <w:sz w:val="40"/>
        </w:rPr>
      </w:pPr>
      <w:r>
        <w:rPr>
          <w:w w:val="101"/>
          <w:sz w:val="40"/>
        </w:rPr>
        <w:t>贴</w:t>
      </w:r>
    </w:p>
    <w:p>
      <w:pPr>
        <w:spacing w:before="0" w:line="240" w:lineRule="auto"/>
        <w:rPr>
          <w:sz w:val="40"/>
        </w:rPr>
      </w:pPr>
    </w:p>
    <w:p>
      <w:pPr>
        <w:spacing w:before="0" w:line="240" w:lineRule="auto"/>
        <w:rPr>
          <w:sz w:val="40"/>
        </w:rPr>
      </w:pPr>
    </w:p>
    <w:p>
      <w:pPr>
        <w:spacing w:before="0" w:line="240" w:lineRule="auto"/>
        <w:rPr>
          <w:sz w:val="40"/>
        </w:rPr>
      </w:pPr>
    </w:p>
    <w:p>
      <w:pPr>
        <w:spacing w:before="0" w:line="240" w:lineRule="auto"/>
        <w:rPr>
          <w:sz w:val="40"/>
        </w:rPr>
      </w:pPr>
    </w:p>
    <w:p>
      <w:pPr>
        <w:spacing w:before="0" w:line="240" w:lineRule="auto"/>
        <w:rPr>
          <w:sz w:val="40"/>
        </w:rPr>
      </w:pPr>
    </w:p>
    <w:p>
      <w:pPr>
        <w:spacing w:before="8" w:line="240" w:lineRule="auto"/>
        <w:rPr>
          <w:sz w:val="59"/>
        </w:rPr>
      </w:pPr>
    </w:p>
    <w:p>
      <w:pPr>
        <w:pStyle w:val="4"/>
      </w:pPr>
      <w:r>
        <w:rPr>
          <w:w w:val="101"/>
        </w:rPr>
        <w:t>面</w:t>
      </w:r>
    </w:p>
    <w:p>
      <w:pPr>
        <w:spacing w:before="0" w:line="240" w:lineRule="auto"/>
        <w:rPr>
          <w:sz w:val="20"/>
        </w:rPr>
      </w:pPr>
    </w:p>
    <w:p>
      <w:pPr>
        <w:spacing w:before="0" w:line="240" w:lineRule="auto"/>
        <w:rPr>
          <w:sz w:val="20"/>
        </w:rPr>
      </w:pPr>
    </w:p>
    <w:p>
      <w:pPr>
        <w:spacing w:before="4" w:line="240" w:lineRule="auto"/>
        <w:rPr>
          <w:sz w:val="20"/>
        </w:rPr>
      </w:pPr>
    </w:p>
    <w:p>
      <w:pPr>
        <w:pStyle w:val="9"/>
        <w:tabs>
          <w:tab w:val="left" w:pos="7926"/>
        </w:tabs>
        <w:spacing w:before="74"/>
        <w:ind w:left="4870"/>
        <w:rPr>
          <w:rFonts w:ascii="Times New Roman" w:eastAsia="Times New Roman"/>
        </w:rPr>
      </w:pPr>
      <w:r>
        <w:t>申报人签章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tabs>
          <w:tab w:val="left" w:pos="839"/>
          <w:tab w:val="left" w:pos="1679"/>
        </w:tabs>
        <w:spacing w:before="188"/>
        <w:ind w:left="0" w:right="708" w:firstLine="0"/>
        <w:jc w:val="right"/>
        <w:rPr>
          <w:sz w:val="24"/>
        </w:rPr>
      </w:pPr>
      <w:r>
        <w:rPr>
          <w:sz w:val="24"/>
        </w:rPr>
        <w:t>年</w:t>
      </w:r>
      <w:r>
        <w:rPr>
          <w:sz w:val="24"/>
        </w:rPr>
        <w:tab/>
      </w:r>
      <w:r>
        <w:rPr>
          <w:sz w:val="24"/>
        </w:rPr>
        <w:t>月</w:t>
      </w:r>
      <w:r>
        <w:rPr>
          <w:sz w:val="24"/>
        </w:rPr>
        <w:tab/>
      </w:r>
      <w:r>
        <w:rPr>
          <w:sz w:val="24"/>
        </w:rPr>
        <w:t>日</w:t>
      </w:r>
    </w:p>
    <w:p>
      <w:pPr>
        <w:spacing w:after="0"/>
        <w:jc w:val="right"/>
        <w:rPr>
          <w:sz w:val="24"/>
        </w:rPr>
        <w:sectPr>
          <w:pgSz w:w="11910" w:h="16840"/>
          <w:pgMar w:top="800" w:right="980" w:bottom="280" w:left="1040" w:header="720" w:footer="720" w:gutter="0"/>
          <w:cols w:space="720" w:num="1"/>
        </w:sectPr>
      </w:pPr>
    </w:p>
    <w:p>
      <w:pPr>
        <w:spacing w:before="11" w:line="240" w:lineRule="auto"/>
        <w:rPr>
          <w:sz w:val="23"/>
        </w:rPr>
      </w:pPr>
    </w:p>
    <w:p>
      <w:pPr>
        <w:pStyle w:val="9"/>
        <w:spacing w:before="66"/>
        <w:ind w:right="783"/>
        <w:jc w:val="right"/>
        <w:rPr>
          <w:rFonts w:hint="eastAsia" w:ascii="仿宋" w:eastAsia="仿宋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56515</wp:posOffset>
                </wp:positionH>
                <wp:positionV relativeFrom="paragraph">
                  <wp:posOffset>-19685</wp:posOffset>
                </wp:positionV>
                <wp:extent cx="1588135" cy="383540"/>
                <wp:effectExtent l="0" t="0" r="12065" b="1651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8135" cy="383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="仿宋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13"/>
                              </w:rPr>
                              <w:t>职称申报材料之</w:t>
                            </w:r>
                            <w:r>
                              <w:rPr>
                                <w:rFonts w:hint="eastAsia" w:ascii="仿宋" w:eastAsia="仿宋"/>
                                <w:b/>
                                <w:bCs/>
                                <w:spacing w:val="13"/>
                                <w:lang w:eastAsia="zh-CN"/>
                              </w:rPr>
                              <w:t>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45pt;margin-top:-1.55pt;height:30.2pt;width:125.05pt;z-index:251664384;mso-width-relative:page;mso-height-relative:page;" fillcolor="#FFFFFF [3201]" filled="t" stroked="f" coordsize="21600,21600" o:gfxdata="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FgAAAGRycy9QSwECFAAUAAAA&#10;CACHTuJAYS3godQAAAAHAQAADwAAAAAAAAABACAAAAA4AAAAZHJzL2Rvd25yZXYueG1sUEsBAhQA&#10;FAAAAAgAh07iQDdVbelSAgAAjwQAAA4AAAAAAAAAAQAgAAAAOQEAAGRycy9lMm9Eb2MueG1sUEsF&#10;BgAAAAAGAAYAWQEAAP0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仿宋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 w:ascii="仿宋" w:eastAsia="仿宋"/>
                          <w:b/>
                          <w:bCs/>
                          <w:spacing w:val="13"/>
                        </w:rPr>
                        <w:t>职称申报材料之</w:t>
                      </w:r>
                      <w:r>
                        <w:rPr>
                          <w:rFonts w:hint="eastAsia" w:ascii="仿宋" w:eastAsia="仿宋"/>
                          <w:b/>
                          <w:bCs/>
                          <w:spacing w:val="13"/>
                          <w:lang w:eastAsia="zh-CN"/>
                        </w:rPr>
                        <w:t>四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9"/>
        <w:spacing w:before="66"/>
        <w:ind w:right="783"/>
        <w:jc w:val="right"/>
        <w:rPr>
          <w:rFonts w:ascii="仿宋"/>
          <w:b w:val="0"/>
          <w:sz w:val="24"/>
        </w:rPr>
      </w:pPr>
      <w:r>
        <w:rPr>
          <w:rFonts w:hint="eastAsia" w:ascii="仿宋" w:eastAsia="仿宋"/>
        </w:rPr>
        <w:t>申报评审（表五）</w:t>
      </w:r>
    </w:p>
    <w:p>
      <w:pPr>
        <w:pStyle w:val="3"/>
        <w:spacing w:before="3"/>
        <w:rPr>
          <w:rFonts w:ascii="仿宋"/>
          <w:b w:val="0"/>
          <w:sz w:val="22"/>
        </w:rPr>
      </w:pPr>
    </w:p>
    <w:p>
      <w:pPr>
        <w:spacing w:before="0"/>
        <w:ind w:left="0" w:right="38" w:firstLine="0"/>
        <w:jc w:val="center"/>
        <w:rPr>
          <w:rFonts w:hint="eastAsia" w:ascii="仿宋" w:eastAsia="仿宋"/>
          <w:b/>
          <w:sz w:val="30"/>
        </w:rPr>
      </w:pPr>
      <w:r>
        <w:rPr>
          <w:rFonts w:hint="eastAsia" w:ascii="仿宋" w:eastAsia="仿宋"/>
          <w:b/>
          <w:spacing w:val="14"/>
          <w:w w:val="95"/>
          <w:sz w:val="30"/>
        </w:rPr>
        <w:t>广东省乡村工匠专业人才申报职称评前公示情况表</w:t>
      </w:r>
    </w:p>
    <w:p>
      <w:pPr>
        <w:pStyle w:val="3"/>
        <w:rPr>
          <w:rFonts w:ascii="仿宋"/>
          <w:sz w:val="20"/>
        </w:rPr>
      </w:pPr>
    </w:p>
    <w:p>
      <w:pPr>
        <w:pStyle w:val="3"/>
        <w:spacing w:before="6"/>
        <w:rPr>
          <w:rFonts w:ascii="仿宋"/>
          <w:sz w:val="11"/>
        </w:rPr>
      </w:pPr>
    </w:p>
    <w:tbl>
      <w:tblPr>
        <w:tblStyle w:val="11"/>
        <w:tblW w:w="9644" w:type="dxa"/>
        <w:tblInd w:w="122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0"/>
        <w:gridCol w:w="525"/>
        <w:gridCol w:w="1305"/>
        <w:gridCol w:w="369"/>
        <w:gridCol w:w="441"/>
        <w:gridCol w:w="1080"/>
        <w:gridCol w:w="457"/>
        <w:gridCol w:w="623"/>
        <w:gridCol w:w="1080"/>
        <w:gridCol w:w="457"/>
        <w:gridCol w:w="578"/>
        <w:gridCol w:w="45"/>
        <w:gridCol w:w="1080"/>
        <w:gridCol w:w="497"/>
        <w:gridCol w:w="56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065" w:type="dxa"/>
            <w:gridSpan w:val="2"/>
          </w:tcPr>
          <w:p>
            <w:pPr>
              <w:pStyle w:val="15"/>
              <w:spacing w:before="172"/>
              <w:ind w:left="225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姓 名</w:t>
            </w:r>
          </w:p>
        </w:tc>
        <w:tc>
          <w:tcPr>
            <w:tcW w:w="3195" w:type="dxa"/>
            <w:gridSpan w:val="4"/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3240" w:type="dxa"/>
            <w:gridSpan w:val="6"/>
          </w:tcPr>
          <w:p>
            <w:pPr>
              <w:pStyle w:val="15"/>
              <w:spacing w:before="39" w:line="223" w:lineRule="auto"/>
              <w:ind w:left="180" w:right="164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pacing w:val="-1"/>
                <w:sz w:val="24"/>
              </w:rPr>
              <w:t>户籍所在村委会或现工作单位（经营主体、社团组织</w:t>
            </w:r>
            <w:r>
              <w:rPr>
                <w:rFonts w:hint="eastAsia" w:ascii="仿宋" w:eastAsia="仿宋"/>
                <w:sz w:val="24"/>
              </w:rPr>
              <w:t>）</w:t>
            </w:r>
          </w:p>
        </w:tc>
        <w:tc>
          <w:tcPr>
            <w:tcW w:w="2144" w:type="dxa"/>
            <w:gridSpan w:val="3"/>
          </w:tcPr>
          <w:p>
            <w:pPr>
              <w:pStyle w:val="15"/>
              <w:spacing w:before="172"/>
              <w:ind w:left="805" w:right="804"/>
              <w:jc w:val="center"/>
              <w:rPr>
                <w:rFonts w:hint="eastAsia" w:asci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370" w:type="dxa"/>
            <w:gridSpan w:val="3"/>
          </w:tcPr>
          <w:p>
            <w:pPr>
              <w:pStyle w:val="15"/>
              <w:spacing w:before="172"/>
              <w:ind w:left="465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申报评审职称</w:t>
            </w:r>
          </w:p>
        </w:tc>
        <w:tc>
          <w:tcPr>
            <w:tcW w:w="7274" w:type="dxa"/>
            <w:gridSpan w:val="12"/>
          </w:tcPr>
          <w:p>
            <w:pPr>
              <w:pStyle w:val="15"/>
              <w:tabs>
                <w:tab w:val="left" w:pos="4619"/>
              </w:tabs>
              <w:spacing w:before="172"/>
              <w:ind w:left="1980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生产应用</w:t>
            </w:r>
            <w:r>
              <w:rPr>
                <w:rFonts w:hint="eastAsia" w:ascii="仿宋" w:eastAsia="仿宋"/>
                <w:spacing w:val="-60"/>
                <w:sz w:val="24"/>
              </w:rPr>
              <w:t xml:space="preserve"> </w:t>
            </w:r>
            <w:r>
              <w:rPr>
                <w:rFonts w:hint="eastAsia" w:ascii="仿宋" w:eastAsia="仿宋"/>
                <w:sz w:val="24"/>
              </w:rPr>
              <w:t>专业</w:t>
            </w:r>
            <w:r>
              <w:rPr>
                <w:rFonts w:hint="eastAsia" w:ascii="仿宋" w:eastAsia="仿宋"/>
                <w:sz w:val="24"/>
              </w:rPr>
              <w:tab/>
            </w:r>
            <w:r>
              <w:rPr>
                <w:rFonts w:hint="eastAsia" w:ascii="仿宋" w:eastAsia="仿宋"/>
                <w:w w:val="95"/>
                <w:sz w:val="24"/>
              </w:rPr>
              <w:t>副高</w:t>
            </w:r>
            <w:r>
              <w:rPr>
                <w:rFonts w:hint="eastAsia" w:ascii="仿宋" w:eastAsia="仿宋"/>
                <w:spacing w:val="-7"/>
                <w:w w:val="95"/>
                <w:sz w:val="24"/>
              </w:rPr>
              <w:t xml:space="preserve"> </w:t>
            </w:r>
            <w:r>
              <w:rPr>
                <w:rFonts w:hint="eastAsia" w:ascii="仿宋" w:eastAsia="仿宋"/>
                <w:w w:val="95"/>
                <w:sz w:val="24"/>
              </w:rPr>
              <w:t>职称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370" w:type="dxa"/>
            <w:gridSpan w:val="3"/>
          </w:tcPr>
          <w:p>
            <w:pPr>
              <w:pStyle w:val="15"/>
              <w:spacing w:before="172"/>
              <w:ind w:left="45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公示日期(5个工作日)</w:t>
            </w:r>
          </w:p>
        </w:tc>
        <w:tc>
          <w:tcPr>
            <w:tcW w:w="7274" w:type="dxa"/>
            <w:gridSpan w:val="12"/>
          </w:tcPr>
          <w:p>
            <w:pPr>
              <w:pStyle w:val="15"/>
              <w:tabs>
                <w:tab w:val="left" w:pos="1080"/>
                <w:tab w:val="left" w:pos="1920"/>
                <w:tab w:val="left" w:pos="3120"/>
                <w:tab w:val="left" w:pos="3960"/>
              </w:tabs>
              <w:spacing w:before="172"/>
              <w:ind w:left="121"/>
              <w:jc w:val="center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年</w:t>
            </w:r>
            <w:r>
              <w:rPr>
                <w:rFonts w:hint="eastAsia" w:ascii="仿宋" w:eastAsia="仿宋"/>
                <w:sz w:val="24"/>
              </w:rPr>
              <w:tab/>
            </w:r>
            <w:r>
              <w:rPr>
                <w:rFonts w:hint="eastAsia" w:ascii="仿宋" w:eastAsia="仿宋"/>
                <w:sz w:val="24"/>
              </w:rPr>
              <w:t>月</w:t>
            </w:r>
            <w:r>
              <w:rPr>
                <w:rFonts w:hint="eastAsia" w:ascii="仿宋" w:eastAsia="仿宋"/>
                <w:sz w:val="24"/>
              </w:rPr>
              <w:tab/>
            </w:r>
            <w:r>
              <w:rPr>
                <w:rFonts w:hint="eastAsia" w:ascii="仿宋" w:eastAsia="仿宋"/>
                <w:sz w:val="24"/>
              </w:rPr>
              <w:t>日至</w:t>
            </w:r>
            <w:r>
              <w:rPr>
                <w:rFonts w:hint="eastAsia" w:ascii="仿宋" w:eastAsia="仿宋"/>
                <w:sz w:val="24"/>
              </w:rPr>
              <w:tab/>
            </w:r>
            <w:r>
              <w:rPr>
                <w:rFonts w:hint="eastAsia" w:ascii="仿宋" w:eastAsia="仿宋"/>
                <w:sz w:val="24"/>
              </w:rPr>
              <w:t>月</w:t>
            </w:r>
            <w:r>
              <w:rPr>
                <w:rFonts w:hint="eastAsia" w:ascii="仿宋" w:eastAsia="仿宋"/>
                <w:sz w:val="24"/>
              </w:rPr>
              <w:tab/>
            </w:r>
            <w:r>
              <w:rPr>
                <w:rFonts w:hint="eastAsia" w:ascii="仿宋" w:eastAsia="仿宋"/>
                <w:sz w:val="24"/>
              </w:rPr>
              <w:t>日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540" w:type="dxa"/>
            <w:vMerge w:val="restart"/>
            <w:tcBorders>
              <w:right w:val="nil"/>
            </w:tcBorders>
          </w:tcPr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spacing w:before="189" w:line="223" w:lineRule="auto"/>
              <w:ind w:left="255" w:right="35"/>
              <w:jc w:val="both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公示情况</w:t>
            </w:r>
          </w:p>
        </w:tc>
        <w:tc>
          <w:tcPr>
            <w:tcW w:w="525" w:type="dxa"/>
            <w:vMerge w:val="restart"/>
            <w:tcBorders>
              <w:left w:val="nil"/>
            </w:tcBorders>
          </w:tcPr>
          <w:p>
            <w:pPr>
              <w:pStyle w:val="15"/>
              <w:spacing w:line="223" w:lineRule="auto"/>
              <w:ind w:left="52" w:right="224"/>
              <w:jc w:val="both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︵以申报材料的真实性为重点</w:t>
            </w:r>
          </w:p>
          <w:p>
            <w:pPr>
              <w:pStyle w:val="15"/>
              <w:spacing w:line="243" w:lineRule="exact"/>
              <w:ind w:left="52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︶</w:t>
            </w:r>
          </w:p>
        </w:tc>
        <w:tc>
          <w:tcPr>
            <w:tcW w:w="1305" w:type="dxa"/>
          </w:tcPr>
          <w:p>
            <w:pPr>
              <w:pStyle w:val="15"/>
              <w:spacing w:before="172"/>
              <w:ind w:left="165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个人信息</w:t>
            </w:r>
          </w:p>
        </w:tc>
        <w:tc>
          <w:tcPr>
            <w:tcW w:w="369" w:type="dxa"/>
            <w:tcBorders>
              <w:right w:val="nil"/>
            </w:tcBorders>
          </w:tcPr>
          <w:p>
            <w:pPr>
              <w:pStyle w:val="15"/>
              <w:spacing w:line="223" w:lineRule="exact"/>
              <w:ind w:left="15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真</w:t>
            </w:r>
          </w:p>
        </w:tc>
        <w:tc>
          <w:tcPr>
            <w:tcW w:w="441" w:type="dxa"/>
            <w:tcBorders>
              <w:left w:val="nil"/>
            </w:tcBorders>
          </w:tcPr>
          <w:p>
            <w:pPr>
              <w:pStyle w:val="15"/>
              <w:spacing w:before="1"/>
              <w:rPr>
                <w:rFonts w:ascii="仿宋"/>
                <w:b/>
                <w:sz w:val="18"/>
              </w:rPr>
            </w:pPr>
          </w:p>
          <w:p>
            <w:pPr>
              <w:pStyle w:val="15"/>
              <w:spacing w:before="1"/>
              <w:ind w:left="181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假</w:t>
            </w:r>
          </w:p>
        </w:tc>
        <w:tc>
          <w:tcPr>
            <w:tcW w:w="1080" w:type="dxa"/>
          </w:tcPr>
          <w:p>
            <w:pPr>
              <w:pStyle w:val="15"/>
              <w:spacing w:before="172"/>
              <w:ind w:left="300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学历</w:t>
            </w:r>
          </w:p>
        </w:tc>
        <w:tc>
          <w:tcPr>
            <w:tcW w:w="457" w:type="dxa"/>
            <w:tcBorders>
              <w:right w:val="nil"/>
            </w:tcBorders>
          </w:tcPr>
          <w:p>
            <w:pPr>
              <w:pStyle w:val="15"/>
              <w:spacing w:line="223" w:lineRule="exact"/>
              <w:ind w:left="15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真</w:t>
            </w:r>
          </w:p>
        </w:tc>
        <w:tc>
          <w:tcPr>
            <w:tcW w:w="623" w:type="dxa"/>
            <w:tcBorders>
              <w:left w:val="nil"/>
            </w:tcBorders>
          </w:tcPr>
          <w:p>
            <w:pPr>
              <w:pStyle w:val="15"/>
              <w:spacing w:before="1"/>
              <w:rPr>
                <w:rFonts w:ascii="仿宋"/>
                <w:b/>
                <w:sz w:val="18"/>
              </w:rPr>
            </w:pPr>
          </w:p>
          <w:p>
            <w:pPr>
              <w:pStyle w:val="15"/>
              <w:spacing w:before="1"/>
              <w:ind w:left="269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假</w:t>
            </w:r>
          </w:p>
        </w:tc>
        <w:tc>
          <w:tcPr>
            <w:tcW w:w="1080" w:type="dxa"/>
          </w:tcPr>
          <w:p>
            <w:pPr>
              <w:pStyle w:val="15"/>
              <w:spacing w:before="172"/>
              <w:ind w:left="60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工作经历</w:t>
            </w:r>
          </w:p>
        </w:tc>
        <w:tc>
          <w:tcPr>
            <w:tcW w:w="457" w:type="dxa"/>
            <w:tcBorders>
              <w:right w:val="nil"/>
            </w:tcBorders>
          </w:tcPr>
          <w:p>
            <w:pPr>
              <w:pStyle w:val="15"/>
              <w:spacing w:line="223" w:lineRule="exact"/>
              <w:ind w:left="15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真</w:t>
            </w:r>
          </w:p>
        </w:tc>
        <w:tc>
          <w:tcPr>
            <w:tcW w:w="623" w:type="dxa"/>
            <w:gridSpan w:val="2"/>
            <w:tcBorders>
              <w:left w:val="nil"/>
              <w:right w:val="nil"/>
            </w:tcBorders>
          </w:tcPr>
          <w:p>
            <w:pPr>
              <w:pStyle w:val="15"/>
              <w:spacing w:before="1"/>
              <w:rPr>
                <w:rFonts w:ascii="仿宋"/>
                <w:b/>
                <w:sz w:val="18"/>
              </w:rPr>
            </w:pPr>
          </w:p>
          <w:p>
            <w:pPr>
              <w:pStyle w:val="15"/>
              <w:spacing w:before="1"/>
              <w:ind w:left="269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假</w:t>
            </w:r>
          </w:p>
        </w:tc>
        <w:tc>
          <w:tcPr>
            <w:tcW w:w="1080" w:type="dxa"/>
          </w:tcPr>
          <w:p>
            <w:pPr>
              <w:pStyle w:val="15"/>
              <w:spacing w:before="172"/>
              <w:ind w:left="60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业绩成果</w:t>
            </w:r>
          </w:p>
        </w:tc>
        <w:tc>
          <w:tcPr>
            <w:tcW w:w="497" w:type="dxa"/>
            <w:tcBorders>
              <w:right w:val="nil"/>
            </w:tcBorders>
          </w:tcPr>
          <w:p>
            <w:pPr>
              <w:pStyle w:val="15"/>
              <w:spacing w:line="223" w:lineRule="exact"/>
              <w:ind w:left="15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真</w:t>
            </w:r>
          </w:p>
        </w:tc>
        <w:tc>
          <w:tcPr>
            <w:tcW w:w="567" w:type="dxa"/>
            <w:tcBorders>
              <w:left w:val="nil"/>
            </w:tcBorders>
          </w:tcPr>
          <w:p>
            <w:pPr>
              <w:pStyle w:val="15"/>
              <w:spacing w:before="1"/>
              <w:rPr>
                <w:rFonts w:ascii="仿宋"/>
                <w:b/>
                <w:sz w:val="18"/>
              </w:rPr>
            </w:pPr>
          </w:p>
          <w:p>
            <w:pPr>
              <w:pStyle w:val="15"/>
              <w:spacing w:before="1"/>
              <w:ind w:left="220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4" w:hRule="atLeast"/>
        </w:trPr>
        <w:tc>
          <w:tcPr>
            <w:tcW w:w="540" w:type="dxa"/>
            <w:vMerge w:val="continue"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 w:val="continue"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79" w:type="dxa"/>
            <w:gridSpan w:val="13"/>
          </w:tcPr>
          <w:p>
            <w:pPr>
              <w:pStyle w:val="15"/>
              <w:spacing w:before="52"/>
              <w:ind w:left="30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工作经历、业绩、成果等的真实性情况：</w:t>
            </w:r>
          </w:p>
          <w:p>
            <w:pPr>
              <w:pStyle w:val="15"/>
              <w:spacing w:before="193"/>
              <w:ind w:left="30"/>
              <w:rPr>
                <w:rFonts w:hint="eastAsia" w:ascii="仿宋" w:eastAsia="仿宋"/>
                <w:b/>
                <w:sz w:val="22"/>
              </w:rPr>
            </w:pPr>
            <w:r>
              <w:rPr>
                <w:rFonts w:hint="eastAsia" w:ascii="仿宋" w:eastAsia="仿宋"/>
                <w:b/>
                <w:sz w:val="22"/>
              </w:rPr>
              <w:t>1</w:t>
            </w:r>
            <w:r>
              <w:rPr>
                <w:rFonts w:hint="eastAsia" w:ascii="仿宋" w:eastAsia="仿宋"/>
                <w:b/>
                <w:spacing w:val="-5"/>
                <w:sz w:val="22"/>
              </w:rPr>
              <w:t xml:space="preserve"> 、工作经历</w:t>
            </w:r>
          </w:p>
          <w:p>
            <w:pPr>
              <w:pStyle w:val="15"/>
              <w:spacing w:before="167"/>
              <w:ind w:left="34"/>
              <w:rPr>
                <w:rFonts w:hint="eastAsia" w:ascii="仿宋" w:eastAsia="仿宋"/>
                <w:sz w:val="18"/>
              </w:rPr>
            </w:pPr>
            <w:r>
              <w:rPr>
                <w:rFonts w:hint="eastAsia" w:ascii="仿宋" w:eastAsia="仿宋"/>
                <w:sz w:val="18"/>
              </w:rPr>
              <w:t>至</w:t>
            </w:r>
            <w:r>
              <w:rPr>
                <w:rFonts w:hint="eastAsia" w:ascii="仿宋" w:eastAsia="仿宋"/>
                <w:sz w:val="18"/>
                <w:lang w:eastAsia="zh-CN"/>
              </w:rPr>
              <w:t>今</w:t>
            </w:r>
            <w:r>
              <w:rPr>
                <w:rFonts w:hint="eastAsia" w:ascii="仿宋" w:eastAsia="仿宋"/>
                <w:sz w:val="18"/>
              </w:rPr>
              <w:t>任职;</w:t>
            </w:r>
          </w:p>
          <w:p>
            <w:pPr>
              <w:pStyle w:val="15"/>
              <w:rPr>
                <w:rFonts w:ascii="仿宋"/>
                <w:b/>
                <w:sz w:val="18"/>
              </w:rPr>
            </w:pPr>
          </w:p>
          <w:p>
            <w:pPr>
              <w:pStyle w:val="15"/>
              <w:spacing w:before="1"/>
              <w:rPr>
                <w:rFonts w:ascii="仿宋"/>
                <w:b/>
                <w:sz w:val="19"/>
              </w:rPr>
            </w:pPr>
          </w:p>
          <w:p>
            <w:pPr>
              <w:pStyle w:val="15"/>
              <w:ind w:left="30"/>
              <w:rPr>
                <w:rFonts w:hint="eastAsia" w:ascii="仿宋" w:eastAsia="仿宋"/>
                <w:b/>
                <w:sz w:val="22"/>
              </w:rPr>
            </w:pPr>
            <w:r>
              <w:rPr>
                <w:rFonts w:hint="eastAsia" w:ascii="仿宋" w:eastAsia="仿宋"/>
                <w:b/>
                <w:sz w:val="22"/>
              </w:rPr>
              <w:t>2</w:t>
            </w:r>
            <w:r>
              <w:rPr>
                <w:rFonts w:hint="eastAsia" w:ascii="仿宋" w:eastAsia="仿宋"/>
                <w:b/>
                <w:spacing w:val="-5"/>
                <w:sz w:val="22"/>
              </w:rPr>
              <w:t xml:space="preserve"> 、业绩成果</w:t>
            </w:r>
          </w:p>
          <w:p>
            <w:pPr>
              <w:pStyle w:val="15"/>
              <w:spacing w:before="78"/>
              <w:ind w:left="1605"/>
              <w:rPr>
                <w:rFonts w:hint="eastAsia" w:ascii="仿宋" w:eastAsia="仿宋"/>
                <w:b/>
                <w:sz w:val="19"/>
              </w:rPr>
            </w:pPr>
            <w:r>
              <w:rPr>
                <w:rFonts w:hint="eastAsia" w:ascii="仿宋" w:eastAsia="仿宋"/>
                <w:b/>
                <w:w w:val="102"/>
                <w:sz w:val="19"/>
              </w:rPr>
              <w:t>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8" w:hRule="atLeast"/>
        </w:trPr>
        <w:tc>
          <w:tcPr>
            <w:tcW w:w="540" w:type="dxa"/>
            <w:tcBorders>
              <w:bottom w:val="nil"/>
              <w:right w:val="nil"/>
            </w:tcBorders>
          </w:tcPr>
          <w:p>
            <w:pPr>
              <w:pStyle w:val="15"/>
              <w:spacing w:before="4"/>
              <w:rPr>
                <w:rFonts w:ascii="仿宋"/>
                <w:b/>
                <w:sz w:val="32"/>
              </w:rPr>
            </w:pPr>
          </w:p>
          <w:p>
            <w:pPr>
              <w:pStyle w:val="15"/>
              <w:spacing w:line="223" w:lineRule="auto"/>
              <w:ind w:left="255" w:right="35"/>
              <w:jc w:val="both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材料审核部门核实意见</w:t>
            </w:r>
          </w:p>
        </w:tc>
        <w:tc>
          <w:tcPr>
            <w:tcW w:w="525" w:type="dxa"/>
            <w:tcBorders>
              <w:left w:val="nil"/>
              <w:bottom w:val="nil"/>
            </w:tcBorders>
          </w:tcPr>
          <w:p>
            <w:pPr>
              <w:pStyle w:val="15"/>
              <w:spacing w:line="223" w:lineRule="auto"/>
              <w:ind w:left="52" w:right="224"/>
              <w:jc w:val="both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︵有无举报投诉及核查结</w:t>
            </w:r>
          </w:p>
          <w:p>
            <w:pPr>
              <w:pStyle w:val="15"/>
              <w:spacing w:line="249" w:lineRule="exact"/>
              <w:ind w:left="52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论</w:t>
            </w:r>
          </w:p>
        </w:tc>
        <w:tc>
          <w:tcPr>
            <w:tcW w:w="1305" w:type="dxa"/>
            <w:tcBorders>
              <w:bottom w:val="nil"/>
              <w:right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369" w:type="dxa"/>
            <w:tcBorders>
              <w:left w:val="nil"/>
              <w:bottom w:val="nil"/>
              <w:right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41" w:type="dxa"/>
            <w:tcBorders>
              <w:left w:val="nil"/>
              <w:bottom w:val="nil"/>
              <w:right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7" w:type="dxa"/>
            <w:tcBorders>
              <w:left w:val="nil"/>
              <w:bottom w:val="nil"/>
              <w:right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623" w:type="dxa"/>
            <w:tcBorders>
              <w:left w:val="nil"/>
              <w:bottom w:val="nil"/>
              <w:right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457" w:type="dxa"/>
            <w:tcBorders>
              <w:left w:val="nil"/>
              <w:bottom w:val="nil"/>
              <w:right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  <w:tc>
          <w:tcPr>
            <w:tcW w:w="578" w:type="dxa"/>
            <w:tcBorders>
              <w:left w:val="nil"/>
              <w:bottom w:val="nil"/>
              <w:right w:val="nil"/>
            </w:tcBorders>
          </w:tcPr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spacing w:before="6"/>
              <w:rPr>
                <w:rFonts w:ascii="仿宋"/>
                <w:b/>
                <w:sz w:val="34"/>
              </w:rPr>
            </w:pPr>
          </w:p>
          <w:p>
            <w:pPr>
              <w:pStyle w:val="15"/>
              <w:spacing w:before="1"/>
              <w:ind w:left="315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年</w:t>
            </w:r>
          </w:p>
        </w:tc>
        <w:tc>
          <w:tcPr>
            <w:tcW w:w="1125" w:type="dxa"/>
            <w:gridSpan w:val="2"/>
            <w:tcBorders>
              <w:left w:val="nil"/>
              <w:bottom w:val="nil"/>
              <w:right w:val="nil"/>
            </w:tcBorders>
          </w:tcPr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spacing w:before="7"/>
              <w:rPr>
                <w:rFonts w:ascii="仿宋"/>
                <w:b/>
                <w:sz w:val="25"/>
              </w:rPr>
            </w:pPr>
          </w:p>
          <w:p>
            <w:pPr>
              <w:pStyle w:val="15"/>
              <w:spacing w:line="670" w:lineRule="atLeast"/>
              <w:ind w:left="457" w:right="5" w:hanging="420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（</w:t>
            </w:r>
            <w:r>
              <w:rPr>
                <w:rFonts w:hint="eastAsia" w:ascii="仿宋" w:eastAsia="仿宋"/>
                <w:spacing w:val="-6"/>
                <w:sz w:val="24"/>
              </w:rPr>
              <w:t>盖 章</w:t>
            </w:r>
            <w:r>
              <w:rPr>
                <w:rFonts w:hint="eastAsia" w:ascii="仿宋" w:eastAsia="仿宋"/>
                <w:sz w:val="24"/>
              </w:rPr>
              <w:t>）</w:t>
            </w:r>
            <w:r>
              <w:rPr>
                <w:rFonts w:hint="eastAsia" w:ascii="仿宋" w:eastAsia="仿宋"/>
                <w:spacing w:val="-117"/>
                <w:sz w:val="24"/>
              </w:rPr>
              <w:t xml:space="preserve"> </w:t>
            </w:r>
            <w:r>
              <w:rPr>
                <w:rFonts w:hint="eastAsia" w:ascii="仿宋" w:eastAsia="仿宋"/>
                <w:sz w:val="24"/>
              </w:rPr>
              <w:t>月</w:t>
            </w:r>
          </w:p>
        </w:tc>
        <w:tc>
          <w:tcPr>
            <w:tcW w:w="497" w:type="dxa"/>
            <w:tcBorders>
              <w:left w:val="nil"/>
              <w:bottom w:val="nil"/>
              <w:right w:val="nil"/>
            </w:tcBorders>
          </w:tcPr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rPr>
                <w:rFonts w:ascii="仿宋"/>
                <w:b/>
                <w:sz w:val="24"/>
              </w:rPr>
            </w:pPr>
          </w:p>
          <w:p>
            <w:pPr>
              <w:pStyle w:val="15"/>
              <w:spacing w:before="6"/>
              <w:rPr>
                <w:rFonts w:ascii="仿宋"/>
                <w:b/>
                <w:sz w:val="34"/>
              </w:rPr>
            </w:pPr>
          </w:p>
          <w:p>
            <w:pPr>
              <w:pStyle w:val="15"/>
              <w:spacing w:before="1"/>
              <w:ind w:left="52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日</w:t>
            </w:r>
          </w:p>
        </w:tc>
        <w:tc>
          <w:tcPr>
            <w:tcW w:w="567" w:type="dxa"/>
            <w:tcBorders>
              <w:left w:val="nil"/>
              <w:bottom w:val="nil"/>
            </w:tcBorders>
          </w:tcPr>
          <w:p>
            <w:pPr>
              <w:pStyle w:val="15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540" w:type="dxa"/>
            <w:tcBorders>
              <w:top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525" w:type="dxa"/>
            <w:tcBorders>
              <w:top w:val="nil"/>
              <w:left w:val="nil"/>
            </w:tcBorders>
          </w:tcPr>
          <w:p>
            <w:pPr>
              <w:pStyle w:val="15"/>
              <w:spacing w:line="261" w:lineRule="exact"/>
              <w:ind w:left="52"/>
              <w:rPr>
                <w:rFonts w:hint="eastAsia" w:ascii="仿宋" w:eastAsia="仿宋"/>
                <w:sz w:val="24"/>
              </w:rPr>
            </w:pPr>
            <w:r>
              <w:rPr>
                <w:rFonts w:hint="eastAsia" w:ascii="仿宋" w:eastAsia="仿宋"/>
                <w:sz w:val="24"/>
              </w:rPr>
              <w:t>︶</w:t>
            </w:r>
          </w:p>
        </w:tc>
        <w:tc>
          <w:tcPr>
            <w:tcW w:w="1305" w:type="dxa"/>
            <w:tcBorders>
              <w:top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369" w:type="dxa"/>
            <w:tcBorders>
              <w:top w:val="nil"/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441" w:type="dxa"/>
            <w:tcBorders>
              <w:top w:val="nil"/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457" w:type="dxa"/>
            <w:tcBorders>
              <w:top w:val="nil"/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578" w:type="dxa"/>
            <w:tcBorders>
              <w:top w:val="nil"/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1125" w:type="dxa"/>
            <w:gridSpan w:val="2"/>
            <w:tcBorders>
              <w:top w:val="nil"/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497" w:type="dxa"/>
            <w:tcBorders>
              <w:top w:val="nil"/>
              <w:left w:val="nil"/>
              <w:righ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</w:tcBorders>
          </w:tcPr>
          <w:p>
            <w:pPr>
              <w:pStyle w:val="15"/>
              <w:rPr>
                <w:rFonts w:ascii="Times New Roman"/>
                <w:sz w:val="20"/>
              </w:rPr>
            </w:pPr>
          </w:p>
        </w:tc>
      </w:tr>
    </w:tbl>
    <w:p>
      <w:pPr>
        <w:spacing w:before="0" w:line="208" w:lineRule="exact"/>
        <w:ind w:left="149" w:right="0" w:firstLine="0"/>
        <w:jc w:val="left"/>
        <w:rPr>
          <w:rFonts w:hint="eastAsia" w:ascii="仿宋" w:eastAsia="仿宋"/>
          <w:sz w:val="17"/>
          <w:lang w:val="en-US" w:eastAsia="zh-CN"/>
        </w:rPr>
      </w:pPr>
      <w:r>
        <w:rPr>
          <w:rFonts w:hint="eastAsia" w:ascii="仿宋" w:eastAsia="仿宋"/>
          <w:sz w:val="17"/>
          <w:lang w:eastAsia="zh-CN"/>
        </w:rPr>
        <w:t>附：1.申报人有工作单位的，此表由申报人所在单位（经营主体、社团组织）填写；   2</w:t>
      </w:r>
      <w:r>
        <w:rPr>
          <w:rFonts w:hint="eastAsia" w:ascii="仿宋" w:eastAsia="仿宋"/>
          <w:sz w:val="17"/>
          <w:lang w:val="en-US" w:eastAsia="zh-CN"/>
        </w:rPr>
        <w:t>.</w:t>
      </w:r>
      <w:r>
        <w:rPr>
          <w:rFonts w:hint="eastAsia" w:ascii="仿宋" w:eastAsia="仿宋"/>
          <w:sz w:val="17"/>
          <w:lang w:eastAsia="zh-CN"/>
        </w:rPr>
        <w:t>申报人无工作单位的，此表由申报人所属县、区农业农村局填写；3.此表用A4纸打印。</w:t>
      </w:r>
    </w:p>
    <w:sectPr>
      <w:pgSz w:w="11910" w:h="16840"/>
      <w:pgMar w:top="180" w:right="980" w:bottom="280" w:left="10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朱凯祥">
    <w15:presenceInfo w15:providerId="None" w15:userId="朱凯祥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trackRevisions w:val="1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</w:compat>
  <w:rsids>
    <w:rsidRoot w:val="00000000"/>
    <w:rsid w:val="11A84801"/>
    <w:rsid w:val="12B06A79"/>
    <w:rsid w:val="1D5F12F5"/>
    <w:rsid w:val="1E1C65E8"/>
    <w:rsid w:val="2E8278BB"/>
    <w:rsid w:val="31DD67AC"/>
    <w:rsid w:val="43FA12A1"/>
    <w:rsid w:val="4AAE7194"/>
    <w:rsid w:val="4ED7111E"/>
    <w:rsid w:val="519D549B"/>
    <w:rsid w:val="576C5DC2"/>
    <w:rsid w:val="5ACC493D"/>
    <w:rsid w:val="5B4149B5"/>
    <w:rsid w:val="5B7C130E"/>
    <w:rsid w:val="6160449C"/>
    <w:rsid w:val="6199333A"/>
    <w:rsid w:val="69FC4EA5"/>
    <w:rsid w:val="71D4494E"/>
    <w:rsid w:val="72404EDF"/>
    <w:rsid w:val="759D6A50"/>
    <w:rsid w:val="7B4C213A"/>
    <w:rsid w:val="FE7546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nhideWhenUsed="0" w:uiPriority="1" w:semiHidden="0" w:name="heading 6"/>
    <w:lsdException w:qFormat="1" w:unhideWhenUsed="0" w:uiPriority="1" w:semiHidden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spacing w:before="1"/>
      <w:ind w:left="535"/>
      <w:outlineLvl w:val="1"/>
    </w:pPr>
    <w:rPr>
      <w:rFonts w:ascii="宋体" w:hAnsi="宋体" w:eastAsia="宋体" w:cs="宋体"/>
      <w:sz w:val="40"/>
      <w:szCs w:val="40"/>
      <w:lang w:val="en-US" w:eastAsia="zh-CN" w:bidi="ar-SA"/>
    </w:rPr>
  </w:style>
  <w:style w:type="paragraph" w:styleId="5">
    <w:name w:val="heading 2"/>
    <w:basedOn w:val="1"/>
    <w:next w:val="1"/>
    <w:qFormat/>
    <w:uiPriority w:val="1"/>
    <w:pPr>
      <w:spacing w:before="32"/>
      <w:ind w:left="2009"/>
      <w:outlineLvl w:val="2"/>
    </w:pPr>
    <w:rPr>
      <w:rFonts w:ascii="宋体" w:hAnsi="宋体" w:eastAsia="宋体" w:cs="宋体"/>
      <w:b/>
      <w:bCs/>
      <w:sz w:val="36"/>
      <w:szCs w:val="36"/>
      <w:lang w:val="en-US" w:eastAsia="zh-CN" w:bidi="ar-SA"/>
    </w:rPr>
  </w:style>
  <w:style w:type="paragraph" w:styleId="6">
    <w:name w:val="heading 3"/>
    <w:basedOn w:val="1"/>
    <w:next w:val="1"/>
    <w:qFormat/>
    <w:uiPriority w:val="1"/>
    <w:pPr>
      <w:ind w:left="1480"/>
      <w:outlineLvl w:val="3"/>
    </w:pPr>
    <w:rPr>
      <w:rFonts w:ascii="宋体" w:hAnsi="宋体" w:eastAsia="宋体" w:cs="宋体"/>
      <w:sz w:val="36"/>
      <w:szCs w:val="36"/>
      <w:lang w:val="en-US" w:eastAsia="zh-CN" w:bidi="ar-SA"/>
    </w:rPr>
  </w:style>
  <w:style w:type="paragraph" w:styleId="7">
    <w:name w:val="heading 4"/>
    <w:basedOn w:val="1"/>
    <w:next w:val="1"/>
    <w:qFormat/>
    <w:uiPriority w:val="1"/>
    <w:pPr>
      <w:spacing w:before="37"/>
      <w:ind w:right="158"/>
      <w:jc w:val="center"/>
      <w:outlineLvl w:val="4"/>
    </w:pPr>
    <w:rPr>
      <w:rFonts w:ascii="宋体" w:hAnsi="宋体" w:eastAsia="宋体" w:cs="宋体"/>
      <w:b/>
      <w:bCs/>
      <w:sz w:val="31"/>
      <w:szCs w:val="31"/>
      <w:lang w:val="en-US" w:eastAsia="zh-CN" w:bidi="ar-SA"/>
    </w:rPr>
  </w:style>
  <w:style w:type="paragraph" w:styleId="8">
    <w:name w:val="heading 5"/>
    <w:basedOn w:val="1"/>
    <w:next w:val="1"/>
    <w:qFormat/>
    <w:uiPriority w:val="1"/>
    <w:pPr>
      <w:ind w:left="420"/>
      <w:outlineLvl w:val="5"/>
    </w:pPr>
    <w:rPr>
      <w:rFonts w:ascii="楷体" w:hAnsi="楷体" w:eastAsia="楷体" w:cs="楷体"/>
      <w:sz w:val="30"/>
      <w:szCs w:val="30"/>
      <w:lang w:val="en-US" w:eastAsia="zh-CN" w:bidi="ar-SA"/>
    </w:rPr>
  </w:style>
  <w:style w:type="paragraph" w:styleId="9">
    <w:name w:val="heading 6"/>
    <w:basedOn w:val="1"/>
    <w:next w:val="1"/>
    <w:qFormat/>
    <w:uiPriority w:val="1"/>
    <w:pPr>
      <w:outlineLvl w:val="6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10">
    <w:name w:val="heading 7"/>
    <w:basedOn w:val="1"/>
    <w:next w:val="1"/>
    <w:qFormat/>
    <w:uiPriority w:val="1"/>
    <w:pPr>
      <w:spacing w:before="73"/>
      <w:jc w:val="right"/>
      <w:outlineLvl w:val="7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iPriority w:val="0"/>
    <w:pPr>
      <w:ind w:firstLine="420" w:firstLineChars="100"/>
    </w:pPr>
  </w:style>
  <w:style w:type="paragraph" w:styleId="3">
    <w:name w:val="Body Text"/>
    <w:basedOn w:val="1"/>
    <w:qFormat/>
    <w:uiPriority w:val="1"/>
    <w:rPr>
      <w:rFonts w:ascii="宋体" w:hAnsi="宋体" w:eastAsia="宋体" w:cs="宋体"/>
      <w:b/>
      <w:bCs/>
      <w:sz w:val="19"/>
      <w:szCs w:val="19"/>
      <w:lang w:val="en-US" w:eastAsia="zh-CN" w:bidi="ar-SA"/>
    </w:r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  <w:pPr>
      <w:spacing w:before="56"/>
      <w:ind w:left="1215" w:hanging="240"/>
    </w:pPr>
    <w:rPr>
      <w:rFonts w:ascii="宋体" w:hAnsi="宋体" w:eastAsia="宋体" w:cs="宋体"/>
      <w:lang w:val="en-US" w:eastAsia="zh-CN" w:bidi="ar-SA"/>
    </w:rPr>
  </w:style>
  <w:style w:type="paragraph" w:customStyle="1" w:styleId="15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8"/>
    <customShpInfo spid="_x0000_s1026" textRotate="1"/>
    <customShpInfo spid="_x0000_s1041"/>
    <customShpInfo spid="_x0000_s1042"/>
    <customShpInfo spid="_x0000_s1040"/>
    <customShpInfo spid="_x0000_s1047"/>
    <customShpInfo spid="_x0000_s1048"/>
    <customShpInfo spid="_x0000_s1049"/>
    <customShpInfo spid="_x0000_s104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ScaleCrop>false</ScaleCrop>
  <LinksUpToDate>false</LinksUpToDate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2022-08-31T09:18:00Z</dcterms:created>
  <dc:creator>admin</dc:creator>
  <cp:lastModifiedBy>朱凯祥</cp:lastModifiedBy>
  <dcterms:modified xsi:type="dcterms:W3CDTF">2024-08-13T14:44:59Z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LastSaved">
    <vt:filetime>2022-08-31T00:00:00Z</vt:filetime>
  </property>
  <property fmtid="{D5CDD505-2E9C-101B-9397-08002B2CF9AE}" pid="4" name="KSOProductBuildVer">
    <vt:lpwstr>2052-11.8.2.10953</vt:lpwstr>
  </property>
</Properties>
</file>